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6F3214" w:rsidRDefault="000D1C42" w:rsidP="006F3214">
      <w:pPr>
        <w:jc w:val="center"/>
        <w:rPr>
          <w:b/>
          <w:lang w:eastAsia="x-none"/>
        </w:rPr>
      </w:pPr>
    </w:p>
    <w:p w:rsidR="00F1421B" w:rsidRPr="006F3214" w:rsidRDefault="00F1421B" w:rsidP="006F3214">
      <w:pPr>
        <w:jc w:val="center"/>
        <w:rPr>
          <w:b/>
          <w:lang w:eastAsia="x-none"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eastAsia="x-none"/>
        </w:rPr>
        <w:t>Д</w:t>
      </w:r>
      <w:r w:rsidRPr="006F3214">
        <w:rPr>
          <w:b/>
          <w:lang w:val="x-none" w:eastAsia="x-none"/>
        </w:rPr>
        <w:t xml:space="preserve">ОКУМЕНТАЦИЯ О </w:t>
      </w:r>
      <w:r w:rsidR="003E6D21" w:rsidRPr="006F3214">
        <w:rPr>
          <w:b/>
          <w:lang w:eastAsia="x-none"/>
        </w:rPr>
        <w:t>МАРКЕТИНГОВ</w:t>
      </w:r>
      <w:r w:rsidR="00BA6EA5">
        <w:rPr>
          <w:b/>
          <w:lang w:eastAsia="x-none"/>
        </w:rPr>
        <w:t>ОМ</w:t>
      </w:r>
      <w:r w:rsidR="003E6D21" w:rsidRPr="006F3214">
        <w:rPr>
          <w:b/>
          <w:lang w:eastAsia="x-none"/>
        </w:rPr>
        <w:t xml:space="preserve"> ИССЛЕДОВАНИ</w:t>
      </w:r>
      <w:r w:rsidR="00BA6EA5">
        <w:rPr>
          <w:b/>
          <w:lang w:eastAsia="x-none"/>
        </w:rPr>
        <w:t>И</w:t>
      </w:r>
    </w:p>
    <w:p w:rsidR="001D1686" w:rsidRPr="006F3214" w:rsidRDefault="001D1686" w:rsidP="006F3214">
      <w:pPr>
        <w:jc w:val="center"/>
        <w:rPr>
          <w:b/>
          <w:lang w:val="x-none" w:eastAsia="x-none"/>
        </w:rPr>
      </w:pPr>
    </w:p>
    <w:p w:rsidR="00D039FB" w:rsidRDefault="005177A6" w:rsidP="00C27E0D">
      <w:pPr>
        <w:jc w:val="center"/>
        <w:rPr>
          <w:b/>
          <w:bCs/>
          <w:iCs/>
        </w:rPr>
      </w:pPr>
      <w:r w:rsidRPr="005177A6">
        <w:rPr>
          <w:b/>
          <w:bCs/>
          <w:iCs/>
        </w:rPr>
        <w:t xml:space="preserve">Оказание услуг по стирке и химчистке для нужд ООО "Газпром добыча Ноябрьск" </w:t>
      </w:r>
    </w:p>
    <w:p w:rsidR="000E6A9C" w:rsidRDefault="005177A6" w:rsidP="00C27E0D">
      <w:pPr>
        <w:jc w:val="center"/>
        <w:rPr>
          <w:b/>
          <w:bCs/>
          <w:iCs/>
        </w:rPr>
      </w:pPr>
      <w:r w:rsidRPr="005177A6">
        <w:rPr>
          <w:b/>
          <w:bCs/>
          <w:iCs/>
        </w:rPr>
        <w:t>в г. Ноябрьск</w:t>
      </w:r>
      <w:r w:rsidR="00D039FB">
        <w:rPr>
          <w:b/>
          <w:bCs/>
          <w:iCs/>
        </w:rPr>
        <w:t xml:space="preserve"> </w:t>
      </w:r>
      <w:r w:rsidRPr="005177A6">
        <w:rPr>
          <w:b/>
          <w:bCs/>
          <w:iCs/>
        </w:rPr>
        <w:t>2020-2022 гг.</w:t>
      </w:r>
    </w:p>
    <w:p w:rsidR="00343229" w:rsidRDefault="00343229" w:rsidP="00BA6EA5">
      <w:pPr>
        <w:jc w:val="center"/>
        <w:rPr>
          <w:b/>
          <w:bCs/>
          <w:color w:val="FF0000"/>
          <w:sz w:val="24"/>
        </w:rPr>
      </w:pPr>
    </w:p>
    <w:p w:rsidR="00BA6EA5" w:rsidRPr="00343229" w:rsidRDefault="00BA6EA5" w:rsidP="00BA6EA5">
      <w:pPr>
        <w:jc w:val="center"/>
        <w:rPr>
          <w:b/>
          <w:bCs/>
          <w:color w:val="FF0000"/>
          <w:sz w:val="24"/>
        </w:rPr>
      </w:pPr>
      <w:r w:rsidRPr="00343229">
        <w:rPr>
          <w:b/>
          <w:bCs/>
          <w:color w:val="FF0000"/>
          <w:sz w:val="24"/>
        </w:rPr>
        <w:t>(для субъектов малого и среднего предпринимательства)</w:t>
      </w:r>
    </w:p>
    <w:p w:rsidR="00BA6EA5" w:rsidRPr="00343229" w:rsidRDefault="00BA6EA5" w:rsidP="006F3214">
      <w:pPr>
        <w:jc w:val="center"/>
        <w:rPr>
          <w:b/>
          <w:bCs/>
          <w:iCs/>
          <w:sz w:val="24"/>
        </w:rPr>
      </w:pPr>
    </w:p>
    <w:p w:rsidR="00623936" w:rsidRPr="006F3214" w:rsidRDefault="00623936" w:rsidP="006F3214">
      <w:pPr>
        <w:jc w:val="center"/>
        <w:rPr>
          <w:b/>
          <w:bCs/>
          <w:i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val="x-none" w:eastAsia="x-none"/>
        </w:rPr>
        <w:t>№ </w:t>
      </w:r>
      <w:r w:rsidR="00EE2E52">
        <w:rPr>
          <w:b/>
          <w:lang w:eastAsia="x-none"/>
        </w:rPr>
        <w:t>0023/19/2.1/006231</w:t>
      </w:r>
      <w:r w:rsidR="005177A6">
        <w:rPr>
          <w:b/>
          <w:lang w:eastAsia="x-none"/>
        </w:rPr>
        <w:t>4</w:t>
      </w:r>
      <w:r w:rsidR="0089701A">
        <w:rPr>
          <w:b/>
          <w:lang w:eastAsia="x-none"/>
        </w:rPr>
        <w:t>/ДНоябрьск /МИ/ГОС/Э/19</w:t>
      </w:r>
      <w:r w:rsidR="00D86073" w:rsidRPr="00D86073">
        <w:rPr>
          <w:b/>
          <w:lang w:eastAsia="x-none"/>
        </w:rPr>
        <w:t>.0</w:t>
      </w:r>
      <w:r w:rsidR="00A27A32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.2019</w:t>
      </w:r>
    </w:p>
    <w:p w:rsidR="0082137B" w:rsidRPr="006F3214" w:rsidRDefault="0082137B" w:rsidP="006F3214">
      <w:pPr>
        <w:jc w:val="center"/>
        <w:rPr>
          <w:b/>
          <w:lang w:eastAsia="x-none"/>
        </w:rPr>
      </w:pPr>
    </w:p>
    <w:p w:rsidR="006F3214" w:rsidRPr="006F3214" w:rsidRDefault="006F3214" w:rsidP="006F3214">
      <w:pPr>
        <w:rPr>
          <w:b/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jc w:val="right"/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8A51D9" w:rsidRPr="006F3214" w:rsidRDefault="008A51D9" w:rsidP="006F3214">
      <w:pPr>
        <w:rPr>
          <w:lang w:eastAsia="x-none"/>
        </w:rPr>
        <w:sectPr w:rsidR="008A51D9" w:rsidRPr="006F3214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6F3214" w:rsidRDefault="001718B4" w:rsidP="006F3214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6F3214">
        <w:rPr>
          <w:rStyle w:val="afd"/>
          <w:sz w:val="20"/>
        </w:rPr>
        <w:lastRenderedPageBreak/>
        <w:t xml:space="preserve">Содержание </w:t>
      </w:r>
      <w:r w:rsidR="00BB2541" w:rsidRPr="006F3214">
        <w:rPr>
          <w:rStyle w:val="afd"/>
          <w:sz w:val="20"/>
          <w:lang w:val="ru-RU"/>
        </w:rPr>
        <w:t>документации</w:t>
      </w:r>
      <w:r w:rsidR="00CE30B0" w:rsidRPr="006F3214">
        <w:rPr>
          <w:rStyle w:val="afd"/>
          <w:sz w:val="20"/>
        </w:rPr>
        <w:t xml:space="preserve"> о </w:t>
      </w:r>
      <w:r w:rsidR="003E6D21" w:rsidRPr="006F3214">
        <w:rPr>
          <w:rStyle w:val="afd"/>
          <w:sz w:val="20"/>
          <w:lang w:val="ru-RU"/>
        </w:rPr>
        <w:t>маркетингов</w:t>
      </w:r>
      <w:r w:rsidR="00F922D7">
        <w:rPr>
          <w:rStyle w:val="afd"/>
          <w:sz w:val="20"/>
          <w:lang w:val="ru-RU"/>
        </w:rPr>
        <w:t>ом</w:t>
      </w:r>
      <w:r w:rsidR="003E6D21" w:rsidRPr="006F3214">
        <w:rPr>
          <w:rStyle w:val="afd"/>
          <w:sz w:val="20"/>
          <w:lang w:val="ru-RU"/>
        </w:rPr>
        <w:t xml:space="preserve"> исследовани</w:t>
      </w:r>
      <w:r w:rsidR="007B4521">
        <w:rPr>
          <w:rStyle w:val="afd"/>
          <w:sz w:val="20"/>
          <w:lang w:val="ru-RU"/>
        </w:rPr>
        <w:t>и</w:t>
      </w:r>
    </w:p>
    <w:p w:rsidR="000C2F67" w:rsidRPr="006F3214" w:rsidRDefault="000E37A6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6F3214">
        <w:rPr>
          <w:rStyle w:val="afd"/>
          <w:sz w:val="20"/>
          <w:szCs w:val="20"/>
        </w:rPr>
        <w:fldChar w:fldCharType="begin"/>
      </w:r>
      <w:r w:rsidRPr="006F3214">
        <w:rPr>
          <w:rStyle w:val="afd"/>
          <w:sz w:val="20"/>
          <w:szCs w:val="20"/>
        </w:rPr>
        <w:instrText xml:space="preserve"> TOC \o "1-3" \h \z \u </w:instrText>
      </w:r>
      <w:r w:rsidRPr="006F3214">
        <w:rPr>
          <w:rStyle w:val="afd"/>
          <w:sz w:val="20"/>
          <w:szCs w:val="20"/>
        </w:rPr>
        <w:fldChar w:fldCharType="separate"/>
      </w:r>
      <w:hyperlink w:anchor="_Toc536632676" w:history="1">
        <w:r w:rsidR="000C2F67" w:rsidRPr="006F3214">
          <w:rPr>
            <w:rStyle w:val="af1"/>
          </w:rPr>
          <w:t>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ОБЩИЕ ПОЛОЖЕНИЯ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7" w:history="1">
        <w:r w:rsidR="000C2F67" w:rsidRPr="006F3214">
          <w:rPr>
            <w:rStyle w:val="af1"/>
          </w:rPr>
          <w:t>1.1.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сведения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8" w:history="1">
        <w:r w:rsidR="000C2F67" w:rsidRPr="006F3214">
          <w:rPr>
            <w:rStyle w:val="af1"/>
          </w:rPr>
          <w:t>1.2.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Термины и определения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9" w:history="1">
        <w:r w:rsidR="000C2F67" w:rsidRPr="006F3214">
          <w:rPr>
            <w:rStyle w:val="af1"/>
          </w:rPr>
          <w:t>1.3.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0" w:history="1">
        <w:r w:rsidR="000C2F67" w:rsidRPr="006F3214">
          <w:rPr>
            <w:rStyle w:val="af1"/>
          </w:rPr>
          <w:t>1.4.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Отказ от проведения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. Завершение процедуры без заключения договора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1" w:history="1">
        <w:r w:rsidR="000C2F67" w:rsidRPr="006F3214">
          <w:rPr>
            <w:rStyle w:val="af1"/>
          </w:rPr>
          <w:t>1.5.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Прочие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82" w:history="1">
        <w:r w:rsidR="000C2F67" w:rsidRPr="006F3214">
          <w:rPr>
            <w:rStyle w:val="af1"/>
          </w:rPr>
          <w:t>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последоват</w:t>
        </w:r>
        <w:r w:rsidR="00D01E17">
          <w:rPr>
            <w:rStyle w:val="af1"/>
          </w:rPr>
          <w:t>ельность проведения маркетингового</w:t>
        </w:r>
        <w:r w:rsidR="000C2F67" w:rsidRPr="006F3214">
          <w:rPr>
            <w:rStyle w:val="af1"/>
          </w:rPr>
          <w:t xml:space="preserve"> исследовани</w:t>
        </w:r>
        <w:r w:rsidR="00D01E17">
          <w:rPr>
            <w:rStyle w:val="af1"/>
          </w:rPr>
          <w:t>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3" w:history="1">
        <w:r w:rsidR="000C2F67" w:rsidRPr="006F3214">
          <w:rPr>
            <w:rStyle w:val="af1"/>
          </w:rPr>
          <w:t>2.1.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Маркетингов</w:t>
        </w:r>
        <w:r w:rsidR="002C01E2">
          <w:rPr>
            <w:rStyle w:val="af1"/>
          </w:rPr>
          <w:t>ое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е проводи</w:t>
        </w:r>
        <w:r w:rsidR="000C2F67" w:rsidRPr="006F3214">
          <w:rPr>
            <w:rStyle w:val="af1"/>
          </w:rPr>
          <w:t>тся в следующей последовательности: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4" w:history="1">
        <w:r w:rsidR="000C2F67" w:rsidRPr="006F3214">
          <w:rPr>
            <w:rStyle w:val="af1"/>
          </w:rPr>
          <w:t>2.2.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Размещение информации о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и</w:t>
        </w:r>
        <w:r w:rsidR="000C2F67" w:rsidRPr="006F3214">
          <w:rPr>
            <w:rStyle w:val="af1"/>
          </w:rPr>
          <w:t xml:space="preserve"> и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5" w:history="1">
        <w:r w:rsidR="000C2F67" w:rsidRPr="006F3214">
          <w:rPr>
            <w:rStyle w:val="af1"/>
          </w:rPr>
          <w:t>2.3.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Прием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6" w:history="1">
        <w:r w:rsidR="000C2F67" w:rsidRPr="006F3214">
          <w:rPr>
            <w:rStyle w:val="af1"/>
          </w:rPr>
          <w:t>2.4.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Открытие доступа к Заявкам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7" w:history="1">
        <w:r w:rsidR="000C2F67" w:rsidRPr="006F3214">
          <w:rPr>
            <w:rStyle w:val="af1"/>
          </w:rPr>
          <w:t>2.5.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Рассмотрение и оценка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8" w:history="1">
        <w:r w:rsidR="000C2F67" w:rsidRPr="006F3214">
          <w:rPr>
            <w:rStyle w:val="af1"/>
          </w:rPr>
          <w:t>2.6.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Принятие решения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9" w:history="1">
        <w:r w:rsidR="000C2F67" w:rsidRPr="006F3214">
          <w:rPr>
            <w:rStyle w:val="af1"/>
          </w:rPr>
          <w:t>2.7.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Публикация информации и уведомление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0" w:history="1">
        <w:r w:rsidR="000C2F67" w:rsidRPr="006F3214">
          <w:rPr>
            <w:rStyle w:val="af1"/>
          </w:rPr>
          <w:t>2.8.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Подписание договора с Участником, указанным в решении о результатах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, предусмотренным п. 2.6.1.1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1" w:history="1">
        <w:r w:rsidR="000C2F67" w:rsidRPr="006F3214">
          <w:rPr>
            <w:rStyle w:val="af1"/>
          </w:rPr>
          <w:t>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2" w:history="1">
        <w:r w:rsidR="000C2F67" w:rsidRPr="006F3214">
          <w:rPr>
            <w:rStyle w:val="af1"/>
          </w:rPr>
          <w:t>3.1.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подготовке Письма о подаче Заявки и к сроку действия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3" w:history="1">
        <w:r w:rsidR="000C2F67" w:rsidRPr="006F3214">
          <w:rPr>
            <w:rStyle w:val="af1"/>
          </w:rPr>
          <w:t>3.2.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Коммерческое предложение (новое коммерческое предложение)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4" w:history="1">
        <w:r w:rsidR="000C2F67" w:rsidRPr="006F3214">
          <w:rPr>
            <w:rStyle w:val="af1"/>
          </w:rPr>
          <w:t>3.3.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5" w:history="1">
        <w:r w:rsidR="000C2F67" w:rsidRPr="006F3214">
          <w:rPr>
            <w:rStyle w:val="af1"/>
          </w:rPr>
          <w:t>3.4.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Перечень документов, которые требуется представить в составе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6" w:history="1">
        <w:r w:rsidR="000C2F67" w:rsidRPr="006F3214">
          <w:rPr>
            <w:rStyle w:val="af1"/>
          </w:rPr>
          <w:t>3.5.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оформлению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7" w:history="1">
        <w:r w:rsidR="000C2F67" w:rsidRPr="006F3214">
          <w:rPr>
            <w:rStyle w:val="af1"/>
          </w:rPr>
          <w:t>3.6.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 по Договору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8" w:history="1">
        <w:r w:rsidR="000C2F67" w:rsidRPr="006F3214">
          <w:rPr>
            <w:rStyle w:val="af1"/>
          </w:rPr>
          <w:t>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ИНФОРМАЦИОННАЯ КАРТА МАРКЕТИНГОВЫХ ИССЛЕДОВАНИЙ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9" w:history="1">
        <w:r w:rsidR="000C2F67" w:rsidRPr="006F3214">
          <w:rPr>
            <w:rStyle w:val="af1"/>
          </w:rPr>
          <w:t>4.1.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Информация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0" w:history="1">
        <w:r w:rsidR="000C2F67" w:rsidRPr="006F3214">
          <w:rPr>
            <w:rStyle w:val="af1"/>
          </w:rPr>
          <w:t>4.2.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1" w:history="1">
        <w:r w:rsidR="000C2F67" w:rsidRPr="006F3214">
          <w:rPr>
            <w:rStyle w:val="af1"/>
          </w:rPr>
          <w:t>4.3.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Участникам и привлекаемым ими субподрядчикам (соисполнителям)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2" w:history="1">
        <w:r w:rsidR="000C2F67" w:rsidRPr="006F3214">
          <w:rPr>
            <w:rStyle w:val="af1"/>
          </w:rPr>
          <w:t>4.4.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Заявке на участие в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</w:t>
        </w:r>
        <w:r w:rsidR="002C01E2">
          <w:rPr>
            <w:rStyle w:val="af1"/>
          </w:rPr>
          <w:t>исследовании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3" w:history="1">
        <w:r w:rsidR="000C2F67" w:rsidRPr="006F3214">
          <w:rPr>
            <w:rStyle w:val="af1"/>
          </w:rPr>
          <w:t>4.5.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Условия определения нескольких Заявок, содержащих наиболее выгодные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4" w:history="1">
        <w:r w:rsidR="000C2F67" w:rsidRPr="006F3214">
          <w:rPr>
            <w:rStyle w:val="af1"/>
          </w:rPr>
          <w:t>4.6.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Сведения о процедурах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705" w:history="1">
        <w:r w:rsidR="000C2F67" w:rsidRPr="006F3214">
          <w:rPr>
            <w:rStyle w:val="af1"/>
          </w:rPr>
          <w:t>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ОБРАЗЦЫ ФОРМ ДОКУМЕНТОВ, ВКЛЮЧАЕМЫХ В ЗАЯВКУ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6" w:history="1">
        <w:r w:rsidR="000C2F67" w:rsidRPr="006F3214">
          <w:rPr>
            <w:rStyle w:val="af1"/>
          </w:rPr>
          <w:t>5.1.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Письмо о подаче Заявки (Форма 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7" w:history="1">
        <w:r w:rsidR="000C2F67" w:rsidRPr="006F3214">
          <w:rPr>
            <w:rStyle w:val="af1"/>
            <w:lang w:eastAsia="x-none"/>
          </w:rPr>
          <w:t>5.2.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eastAsia="x-none"/>
          </w:rPr>
          <w:t xml:space="preserve">Коммерческое </w:t>
        </w:r>
        <w:r w:rsidR="000C2F67" w:rsidRPr="006F3214">
          <w:rPr>
            <w:rStyle w:val="af1"/>
            <w:lang w:val="x-none" w:eastAsia="x-none"/>
          </w:rPr>
          <w:t>предложение (Форма 1.1)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8" w:history="1">
        <w:r w:rsidR="000C2F67" w:rsidRPr="006F3214">
          <w:rPr>
            <w:rStyle w:val="af1"/>
          </w:rPr>
          <w:t>5.3.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 (Форма 1.2)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9" w:history="1">
        <w:r w:rsidR="000C2F67" w:rsidRPr="006F3214">
          <w:rPr>
            <w:rStyle w:val="af1"/>
          </w:rPr>
          <w:t>5.4.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Анкета Участника (Форма 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0" w:history="1">
        <w:r w:rsidR="000C2F67" w:rsidRPr="006F3214">
          <w:rPr>
            <w:rStyle w:val="af1"/>
            <w:lang w:eastAsia="x-none"/>
          </w:rPr>
          <w:t>5.5.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1" w:history="1">
        <w:r w:rsidR="000C2F67" w:rsidRPr="006F3214">
          <w:rPr>
            <w:rStyle w:val="af1"/>
            <w:lang w:eastAsia="x-none"/>
          </w:rPr>
          <w:t>5.6.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 xml:space="preserve">Согласие на обработку и передачу своих персональных данных в </w:t>
        </w:r>
        <w:r w:rsidR="002C01E2" w:rsidRPr="002C01E2">
          <w:rPr>
            <w:rStyle w:val="af1"/>
            <w:lang w:val="x-none" w:eastAsia="x-none"/>
          </w:rPr>
          <w:t xml:space="preserve">ПАО «Газпром» и в ООО «Газпром добыча Ноябрьск» </w:t>
        </w:r>
        <w:r w:rsidR="000C2F67" w:rsidRPr="006F3214">
          <w:rPr>
            <w:rStyle w:val="af1"/>
            <w:lang w:val="x-none" w:eastAsia="x-none"/>
          </w:rPr>
          <w:t>для последующей передачи в Минэнерго России, Росфинмониторинг и ФНС России, Экспертам, Заказчику и Организатору (Форма 2.2)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2" w:history="1">
        <w:r w:rsidR="000C2F67" w:rsidRPr="006F3214">
          <w:rPr>
            <w:rStyle w:val="af1"/>
            <w:lang w:eastAsia="x-none"/>
          </w:rPr>
          <w:t>5.7.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Справка о выполнении договоров (Форма 3)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3" w:history="1">
        <w:r w:rsidR="000C2F67" w:rsidRPr="006F3214">
          <w:rPr>
            <w:rStyle w:val="af1"/>
          </w:rPr>
          <w:t>5.7.1.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выполнении Участником работ (оказании услуг) по предмету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 xml:space="preserve"> (Форма 3.1)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4" w:history="1">
        <w:r w:rsidR="000C2F67" w:rsidRPr="006F3214">
          <w:rPr>
            <w:rStyle w:val="af1"/>
          </w:rPr>
          <w:t>5.7.2.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об обязательствах в текущем году (Форма 3.2)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5" w:history="1">
        <w:r w:rsidR="000C2F67" w:rsidRPr="006F3214">
          <w:rPr>
            <w:rStyle w:val="af1"/>
          </w:rPr>
          <w:t>5.8.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материально-технических ресурсах (Форма 4)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6" w:history="1">
        <w:r w:rsidR="000C2F67" w:rsidRPr="006F3214">
          <w:rPr>
            <w:rStyle w:val="af1"/>
          </w:rPr>
          <w:t>5.9.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кадровых ресурсах Участника (Форма 5)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7" w:history="1">
        <w:r w:rsidR="000C2F67" w:rsidRPr="006F3214">
          <w:rPr>
            <w:rStyle w:val="af1"/>
          </w:rPr>
          <w:t>5.9.1.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данные о кадровых ресурсах организации (Форма 5.1)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8" w:history="1">
        <w:r w:rsidR="000C2F67" w:rsidRPr="006F3214">
          <w:rPr>
            <w:rStyle w:val="af1"/>
          </w:rPr>
          <w:t>5.9.2.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ключевом персонале Участника, ответственном за выполнение работ (оказание</w:t>
        </w:r>
        <w:r w:rsidR="002C01E2">
          <w:rPr>
            <w:rStyle w:val="af1"/>
          </w:rPr>
          <w:t xml:space="preserve"> услуг) по предмету Маркетингового исследования</w:t>
        </w:r>
        <w:r w:rsidR="000C2F67" w:rsidRPr="006F3214">
          <w:rPr>
            <w:rStyle w:val="af1"/>
          </w:rPr>
          <w:t xml:space="preserve"> (Форма 5.2)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9" w:history="1">
        <w:r w:rsidR="000C2F67" w:rsidRPr="006F3214">
          <w:rPr>
            <w:rStyle w:val="af1"/>
          </w:rPr>
          <w:t>5.10.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Порядок привлечения субподрядчиков (соисполнителей) (Форма 6)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0" w:history="1">
        <w:r w:rsidR="000C2F67" w:rsidRPr="006F3214">
          <w:rPr>
            <w:rStyle w:val="af1"/>
          </w:rPr>
          <w:t>5.11.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Опись документов, содержащихся в Заявке на участие в маркетингов</w:t>
        </w:r>
        <w:r w:rsidR="002C01E2">
          <w:rPr>
            <w:rStyle w:val="af1"/>
          </w:rPr>
          <w:t>ом исследовании</w:t>
        </w:r>
        <w:r w:rsidR="000C2F67" w:rsidRPr="006F3214">
          <w:rPr>
            <w:rStyle w:val="af1"/>
          </w:rPr>
          <w:t xml:space="preserve"> (Форма 7)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1" w:history="1">
        <w:r w:rsidR="000C2F67" w:rsidRPr="006F3214">
          <w:rPr>
            <w:rStyle w:val="af1"/>
          </w:rPr>
          <w:t>5.12.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Участника требованиям (Форма 8)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2" w:history="1">
        <w:r w:rsidR="000C2F67" w:rsidRPr="006F3214">
          <w:rPr>
            <w:rStyle w:val="af1"/>
          </w:rPr>
          <w:t>5.13.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9)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3" w:history="1">
        <w:r w:rsidR="000C2F67" w:rsidRPr="006F3214">
          <w:rPr>
            <w:rStyle w:val="af1"/>
          </w:rPr>
          <w:t>5.14.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субподрядчика (соисполнителя) требованиям (Форма 10)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89701A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4" w:history="1">
        <w:r w:rsidR="000C2F67" w:rsidRPr="006F3214">
          <w:rPr>
            <w:rStyle w:val="af1"/>
          </w:rPr>
          <w:t>5.15.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Приложения к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35</w:t>
        </w:r>
        <w:r w:rsidR="000C2F67" w:rsidRPr="006F3214">
          <w:rPr>
            <w:webHidden/>
          </w:rPr>
          <w:fldChar w:fldCharType="end"/>
        </w:r>
      </w:hyperlink>
    </w:p>
    <w:p w:rsidR="003B27A9" w:rsidRPr="006F3214" w:rsidRDefault="000E37A6" w:rsidP="006F3214">
      <w:pPr>
        <w:pStyle w:val="a8"/>
        <w:ind w:firstLine="0"/>
        <w:rPr>
          <w:b/>
          <w:sz w:val="20"/>
        </w:rPr>
      </w:pPr>
      <w:r w:rsidRPr="006F3214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6F3214">
        <w:rPr>
          <w:rStyle w:val="afd"/>
          <w:sz w:val="20"/>
        </w:rPr>
        <w:br w:type="page"/>
      </w:r>
    </w:p>
    <w:p w:rsidR="00EB11C1" w:rsidRPr="006F3214" w:rsidRDefault="004E0F9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632676"/>
      <w:r w:rsidRPr="006F321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6F3214" w:rsidRDefault="00ED361A" w:rsidP="006F3214">
      <w:pPr>
        <w:pStyle w:val="2e"/>
        <w:tabs>
          <w:tab w:val="left" w:pos="709"/>
        </w:tabs>
        <w:spacing w:after="0"/>
        <w:ind w:left="0"/>
      </w:pPr>
    </w:p>
    <w:p w:rsidR="00240198" w:rsidRPr="006F3214" w:rsidRDefault="00240198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632677"/>
      <w:r w:rsidRPr="006F3214">
        <w:rPr>
          <w:b/>
          <w:sz w:val="20"/>
          <w:szCs w:val="20"/>
        </w:rPr>
        <w:t xml:space="preserve">Общие сведения о </w:t>
      </w:r>
      <w:r w:rsidR="003E6D21" w:rsidRPr="006F3214">
        <w:rPr>
          <w:b/>
          <w:sz w:val="20"/>
          <w:szCs w:val="20"/>
          <w:lang w:val="ru-RU"/>
        </w:rPr>
        <w:t>маркетингов</w:t>
      </w:r>
      <w:r w:rsidR="00CC2159" w:rsidRPr="006F3214">
        <w:rPr>
          <w:b/>
          <w:sz w:val="20"/>
          <w:szCs w:val="20"/>
          <w:lang w:val="ru-RU"/>
        </w:rPr>
        <w:t>ых</w:t>
      </w:r>
      <w:r w:rsidR="003E6D21" w:rsidRPr="006F3214">
        <w:rPr>
          <w:b/>
          <w:sz w:val="20"/>
          <w:szCs w:val="20"/>
          <w:lang w:val="ru-RU"/>
        </w:rPr>
        <w:t xml:space="preserve"> исследовани</w:t>
      </w:r>
      <w:r w:rsidR="00CC2159" w:rsidRPr="006F3214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6F3214" w:rsidRDefault="00F922D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>
        <w:rPr>
          <w:sz w:val="20"/>
        </w:rPr>
        <w:t>Настояще</w:t>
      </w:r>
      <w:r w:rsidR="00E34646" w:rsidRPr="006F3214">
        <w:rPr>
          <w:sz w:val="20"/>
        </w:rPr>
        <w:t xml:space="preserve">е </w:t>
      </w:r>
      <w:r>
        <w:rPr>
          <w:sz w:val="20"/>
        </w:rPr>
        <w:t>маркетинговое</w:t>
      </w:r>
      <w:r w:rsidR="006E1BEC" w:rsidRPr="006F3214">
        <w:rPr>
          <w:sz w:val="20"/>
        </w:rPr>
        <w:t xml:space="preserve"> </w:t>
      </w:r>
      <w:r w:rsidR="00E34646" w:rsidRPr="006F3214">
        <w:rPr>
          <w:sz w:val="20"/>
        </w:rPr>
        <w:t>исследовани</w:t>
      </w:r>
      <w:r>
        <w:rPr>
          <w:sz w:val="20"/>
        </w:rPr>
        <w:t>е являе</w:t>
      </w:r>
      <w:r w:rsidR="00E34646" w:rsidRPr="006F3214">
        <w:rPr>
          <w:sz w:val="20"/>
        </w:rPr>
        <w:t xml:space="preserve">тся неконкурентным способом закупки и проводятся </w:t>
      </w:r>
      <w:r w:rsidR="001C7F97" w:rsidRPr="006F3214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="00E34646" w:rsidRPr="006F3214">
        <w:rPr>
          <w:sz w:val="20"/>
        </w:rPr>
        <w:t>в электронной форме</w:t>
      </w:r>
      <w:r w:rsidR="00460C16" w:rsidRPr="006F3214">
        <w:rPr>
          <w:sz w:val="20"/>
        </w:rPr>
        <w:t>.</w:t>
      </w:r>
    </w:p>
    <w:p w:rsidR="006E1BEC" w:rsidRPr="006F3214" w:rsidRDefault="00460C16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 </w:t>
      </w:r>
      <w:bookmarkStart w:id="24" w:name="_Ref536020281"/>
      <w:r w:rsidRPr="006F3214">
        <w:rPr>
          <w:sz w:val="20"/>
        </w:rPr>
        <w:t>И</w:t>
      </w:r>
      <w:r w:rsidR="00E34646" w:rsidRPr="006F3214">
        <w:rPr>
          <w:sz w:val="20"/>
        </w:rPr>
        <w:t>нформаци</w:t>
      </w:r>
      <w:r w:rsidRPr="006F3214">
        <w:rPr>
          <w:sz w:val="20"/>
        </w:rPr>
        <w:t>я</w:t>
      </w:r>
      <w:r w:rsidR="00F922D7">
        <w:rPr>
          <w:sz w:val="20"/>
        </w:rPr>
        <w:t xml:space="preserve"> о маркетинговом</w:t>
      </w:r>
      <w:r w:rsidR="00E34646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6E1BEC" w:rsidRPr="006F3214">
        <w:rPr>
          <w:sz w:val="20"/>
        </w:rPr>
        <w:t xml:space="preserve"> </w:t>
      </w:r>
      <w:r w:rsidR="00534374" w:rsidRPr="006F3214">
        <w:rPr>
          <w:sz w:val="20"/>
        </w:rPr>
        <w:t xml:space="preserve">в </w:t>
      </w:r>
      <w:r w:rsidR="00F922D7">
        <w:rPr>
          <w:sz w:val="20"/>
        </w:rPr>
        <w:t>форме извещения о маркетинговом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 размещена</w:t>
      </w:r>
      <w:hyperlink w:history="1">
        <w:r w:rsidR="00C27972" w:rsidRPr="006F3214">
          <w:rPr>
            <w:rStyle w:val="af1"/>
            <w:sz w:val="20"/>
            <w:u w:val="none"/>
          </w:rPr>
          <w:t xml:space="preserve"> на</w:t>
        </w:r>
      </w:hyperlink>
      <w:r w:rsidR="00C27972" w:rsidRPr="006F3214">
        <w:rPr>
          <w:sz w:val="20"/>
        </w:rPr>
        <w:t xml:space="preserve"> информационных ресурсах, предусмотренных </w:t>
      </w:r>
      <w:r w:rsidR="007A6755" w:rsidRPr="006F3214">
        <w:rPr>
          <w:sz w:val="20"/>
        </w:rPr>
        <w:t>п.</w:t>
      </w:r>
      <w:r w:rsidR="00534374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7D218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</w:t>
      </w:r>
      <w:r w:rsidR="00EC7DE2" w:rsidRPr="006F3214">
        <w:rPr>
          <w:sz w:val="20"/>
        </w:rPr>
        <w:t xml:space="preserve">картой </w:t>
      </w:r>
      <w:r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(раздел 4 настоящей Документации)</w:t>
      </w:r>
      <w:r w:rsidR="006E1BEC" w:rsidRPr="006F3214">
        <w:rPr>
          <w:sz w:val="20"/>
        </w:rPr>
        <w:t>.</w:t>
      </w:r>
      <w:bookmarkEnd w:id="21"/>
      <w:bookmarkEnd w:id="24"/>
    </w:p>
    <w:p w:rsidR="00EB11C1" w:rsidRPr="006F3214" w:rsidRDefault="00707F78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6F3214">
        <w:rPr>
          <w:sz w:val="20"/>
        </w:rPr>
        <w:t xml:space="preserve">Наименование, </w:t>
      </w:r>
      <w:r w:rsidR="00CF2B15" w:rsidRPr="006F3214">
        <w:rPr>
          <w:sz w:val="20"/>
        </w:rPr>
        <w:t xml:space="preserve">адрес </w:t>
      </w:r>
      <w:r w:rsidRPr="006F3214">
        <w:rPr>
          <w:sz w:val="20"/>
        </w:rPr>
        <w:t xml:space="preserve">местонахождения, почтовый адрес, адрес электронной почты, </w:t>
      </w:r>
      <w:r w:rsidR="00CF2B15" w:rsidRPr="006F3214">
        <w:rPr>
          <w:sz w:val="20"/>
        </w:rPr>
        <w:t>к</w:t>
      </w:r>
      <w:r w:rsidRPr="006F3214">
        <w:rPr>
          <w:sz w:val="20"/>
        </w:rPr>
        <w:t>онтактн</w:t>
      </w:r>
      <w:r w:rsidR="00CF2B15" w:rsidRPr="006F3214">
        <w:rPr>
          <w:sz w:val="20"/>
        </w:rPr>
        <w:t>ый</w:t>
      </w:r>
      <w:r w:rsidRPr="006F3214">
        <w:rPr>
          <w:sz w:val="20"/>
        </w:rPr>
        <w:t xml:space="preserve"> телефон Заказчика, Организатора указаны в </w:t>
      </w:r>
      <w:r w:rsidR="00323BD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E00A65" w:rsidRPr="006F3214">
        <w:rPr>
          <w:sz w:val="20"/>
        </w:rPr>
        <w:t xml:space="preserve"> о </w:t>
      </w:r>
      <w:r w:rsidR="00F922D7">
        <w:rPr>
          <w:sz w:val="20"/>
        </w:rPr>
        <w:t>маркетинговом исследовании</w:t>
      </w:r>
      <w:r w:rsidR="00460C16" w:rsidRPr="006F3214">
        <w:rPr>
          <w:sz w:val="20"/>
        </w:rPr>
        <w:t xml:space="preserve"> </w:t>
      </w:r>
      <w:r w:rsidR="00B970EA" w:rsidRPr="006F3214">
        <w:rPr>
          <w:sz w:val="20"/>
        </w:rPr>
        <w:t>(</w:t>
      </w:r>
      <w:r w:rsidR="00460C16"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F922D7">
        <w:rPr>
          <w:sz w:val="20"/>
        </w:rPr>
        <w:t>документации о маркетинговом</w:t>
      </w:r>
      <w:r w:rsidR="00E7223E" w:rsidRPr="006F3214">
        <w:rPr>
          <w:sz w:val="20"/>
        </w:rPr>
        <w:t xml:space="preserve"> исследовани</w:t>
      </w:r>
      <w:r w:rsidR="00F922D7">
        <w:rPr>
          <w:sz w:val="20"/>
        </w:rPr>
        <w:t>и)</w:t>
      </w:r>
      <w:r w:rsidR="000A57F7" w:rsidRPr="006F3214">
        <w:rPr>
          <w:sz w:val="20"/>
        </w:rPr>
        <w:t>.</w:t>
      </w:r>
      <w:bookmarkEnd w:id="23"/>
      <w:bookmarkEnd w:id="25"/>
    </w:p>
    <w:p w:rsidR="008C3DAB" w:rsidRPr="006F3214" w:rsidRDefault="008C3DAB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6F3214">
        <w:rPr>
          <w:sz w:val="20"/>
        </w:rPr>
        <w:t>В документации о маркетингов</w:t>
      </w:r>
      <w:r w:rsidR="00F922D7">
        <w:rPr>
          <w:sz w:val="20"/>
        </w:rPr>
        <w:t>ом исследовании</w:t>
      </w:r>
      <w:r w:rsidRPr="006F3214">
        <w:rPr>
          <w:sz w:val="20"/>
        </w:rPr>
        <w:t xml:space="preserve"> содержатся сведения</w:t>
      </w:r>
      <w:r w:rsidR="003C073E" w:rsidRPr="006F3214">
        <w:rPr>
          <w:sz w:val="20"/>
        </w:rPr>
        <w:t xml:space="preserve"> о</w:t>
      </w:r>
      <w:r w:rsidR="00333C8D" w:rsidRPr="006F3214">
        <w:rPr>
          <w:sz w:val="20"/>
        </w:rPr>
        <w:t xml:space="preserve">б условиях проведения процедур </w:t>
      </w:r>
      <w:r w:rsidRPr="006F3214">
        <w:rPr>
          <w:sz w:val="20"/>
        </w:rPr>
        <w:t>маркетинговы</w:t>
      </w:r>
      <w:r w:rsidR="003C073E" w:rsidRPr="006F3214">
        <w:rPr>
          <w:sz w:val="20"/>
        </w:rPr>
        <w:t>х</w:t>
      </w:r>
      <w:r w:rsidRPr="006F3214">
        <w:rPr>
          <w:sz w:val="20"/>
        </w:rPr>
        <w:t xml:space="preserve"> исследовани</w:t>
      </w:r>
      <w:r w:rsidR="00333C8D" w:rsidRPr="006F3214">
        <w:rPr>
          <w:sz w:val="20"/>
        </w:rPr>
        <w:t>й, а также сведения</w:t>
      </w:r>
      <w:r w:rsidR="00234A09" w:rsidRPr="006F3214">
        <w:rPr>
          <w:sz w:val="20"/>
        </w:rPr>
        <w:t xml:space="preserve"> о порядке подачи заявок на участие в маркетингов</w:t>
      </w:r>
      <w:r w:rsidR="00F922D7">
        <w:rPr>
          <w:sz w:val="20"/>
        </w:rPr>
        <w:t>ом</w:t>
      </w:r>
      <w:r w:rsidR="00234A09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234A09" w:rsidRPr="006F3214">
        <w:rPr>
          <w:sz w:val="20"/>
        </w:rPr>
        <w:t xml:space="preserve"> и иные сведения, </w:t>
      </w:r>
      <w:r w:rsidR="00333C8D" w:rsidRPr="006F3214">
        <w:rPr>
          <w:sz w:val="20"/>
        </w:rPr>
        <w:t>необходимые участникам маркетингов</w:t>
      </w:r>
      <w:r w:rsidR="00F922D7">
        <w:rPr>
          <w:sz w:val="20"/>
        </w:rPr>
        <w:t>ых</w:t>
      </w:r>
      <w:r w:rsidR="00333C8D" w:rsidRPr="006F3214">
        <w:rPr>
          <w:sz w:val="20"/>
        </w:rPr>
        <w:t xml:space="preserve"> исследовани</w:t>
      </w:r>
      <w:r w:rsidR="00F922D7">
        <w:rPr>
          <w:sz w:val="20"/>
        </w:rPr>
        <w:t>й</w:t>
      </w:r>
      <w:r w:rsidR="00333C8D" w:rsidRPr="006F3214">
        <w:rPr>
          <w:sz w:val="20"/>
        </w:rPr>
        <w:t xml:space="preserve"> для подготовки заявок на участие в маркетинговых исследованиях</w:t>
      </w:r>
      <w:r w:rsidRPr="006F3214">
        <w:rPr>
          <w:sz w:val="20"/>
        </w:rPr>
        <w:t>.</w:t>
      </w:r>
    </w:p>
    <w:p w:rsidR="00234A09" w:rsidRPr="006F3214" w:rsidRDefault="00234A09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 xml:space="preserve">документации о маркетинговых исследованиях. </w:t>
      </w:r>
    </w:p>
    <w:p w:rsidR="00323BD2" w:rsidRPr="006F3214" w:rsidRDefault="00CF1E21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В </w:t>
      </w:r>
      <w:r w:rsidR="00E810A9" w:rsidRPr="006F3214">
        <w:rPr>
          <w:sz w:val="20"/>
        </w:rPr>
        <w:t>раздел</w:t>
      </w:r>
      <w:r w:rsidR="00460C16" w:rsidRPr="006F3214">
        <w:rPr>
          <w:sz w:val="20"/>
        </w:rPr>
        <w:t>е</w:t>
      </w:r>
      <w:r w:rsidR="00E810A9" w:rsidRPr="006F3214">
        <w:rPr>
          <w:sz w:val="20"/>
        </w:rPr>
        <w:t xml:space="preserve"> 4 </w:t>
      </w:r>
      <w:r w:rsidR="008C3DAB" w:rsidRPr="006F3214">
        <w:rPr>
          <w:sz w:val="20"/>
        </w:rPr>
        <w:t>д</w:t>
      </w:r>
      <w:r w:rsidR="00E810A9" w:rsidRPr="006F3214">
        <w:rPr>
          <w:sz w:val="20"/>
        </w:rPr>
        <w:t>окументации</w:t>
      </w:r>
      <w:r w:rsidR="008C3DAB" w:rsidRPr="006F3214">
        <w:rPr>
          <w:sz w:val="20"/>
        </w:rPr>
        <w:t xml:space="preserve"> о маркетингов</w:t>
      </w:r>
      <w:r w:rsidR="00F922D7">
        <w:rPr>
          <w:sz w:val="20"/>
        </w:rPr>
        <w:t xml:space="preserve">ом </w:t>
      </w:r>
      <w:r w:rsidR="008C3DAB" w:rsidRPr="006F3214">
        <w:rPr>
          <w:sz w:val="20"/>
        </w:rPr>
        <w:t>исследовани</w:t>
      </w:r>
      <w:r w:rsidR="00F922D7">
        <w:rPr>
          <w:sz w:val="20"/>
        </w:rPr>
        <w:t>и</w:t>
      </w:r>
      <w:r w:rsidR="00460C16" w:rsidRPr="006F3214">
        <w:rPr>
          <w:sz w:val="20"/>
        </w:rPr>
        <w:t xml:space="preserve"> «Информационная карта маркетингового исследования» (далее </w:t>
      </w:r>
      <w:r w:rsidR="00E7223E" w:rsidRPr="006F3214">
        <w:rPr>
          <w:sz w:val="20"/>
        </w:rPr>
        <w:t xml:space="preserve"> </w:t>
      </w:r>
      <w:r w:rsidR="00460C16" w:rsidRPr="006F3214">
        <w:rPr>
          <w:sz w:val="20"/>
        </w:rPr>
        <w:t xml:space="preserve">– Информационная карта) </w:t>
      </w:r>
      <w:r w:rsidRPr="006F3214">
        <w:rPr>
          <w:sz w:val="20"/>
        </w:rPr>
        <w:t>представлены</w:t>
      </w:r>
      <w:r w:rsidR="00E57C69" w:rsidRPr="006F3214">
        <w:t xml:space="preserve"> </w:t>
      </w:r>
      <w:r w:rsidR="00E57C69" w:rsidRPr="006F3214">
        <w:rPr>
          <w:sz w:val="20"/>
        </w:rPr>
        <w:t>конкретные данные о проведении маркетингов</w:t>
      </w:r>
      <w:r w:rsidR="00F922D7">
        <w:rPr>
          <w:sz w:val="20"/>
        </w:rPr>
        <w:t>ого</w:t>
      </w:r>
      <w:r w:rsidR="00E57C6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="00E57C69" w:rsidRPr="006F3214">
        <w:rPr>
          <w:sz w:val="20"/>
        </w:rPr>
        <w:t xml:space="preserve">, объявленного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57C69" w:rsidRPr="006F3214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6F3214">
        <w:rPr>
          <w:sz w:val="20"/>
        </w:rPr>
        <w:t>.</w:t>
      </w:r>
    </w:p>
    <w:p w:rsidR="000A57F7" w:rsidRPr="006F3214" w:rsidRDefault="000A57F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6F3214">
        <w:rPr>
          <w:sz w:val="20"/>
        </w:rPr>
        <w:t xml:space="preserve">Для справок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</w:t>
      </w:r>
      <w:r w:rsidR="00CE515C" w:rsidRPr="006F3214">
        <w:rPr>
          <w:sz w:val="20"/>
        </w:rPr>
        <w:t xml:space="preserve">маркетинговых исследований </w:t>
      </w:r>
      <w:r w:rsidRPr="006F3214">
        <w:rPr>
          <w:sz w:val="20"/>
        </w:rPr>
        <w:t xml:space="preserve">могут обращаться </w:t>
      </w:r>
      <w:r w:rsidR="0058275A" w:rsidRPr="006F3214">
        <w:rPr>
          <w:sz w:val="20"/>
        </w:rPr>
        <w:t xml:space="preserve">к Организатору </w:t>
      </w:r>
      <w:r w:rsidRPr="006F3214">
        <w:rPr>
          <w:sz w:val="20"/>
        </w:rPr>
        <w:t xml:space="preserve">по контактным телефонам, указанным в </w:t>
      </w:r>
      <w:r w:rsidR="00C2797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AC28A6" w:rsidRPr="006F3214">
        <w:rPr>
          <w:sz w:val="20"/>
        </w:rPr>
        <w:t xml:space="preserve"> о маркетинговых исследованиях</w:t>
      </w:r>
      <w:r w:rsidRPr="006F3214">
        <w:rPr>
          <w:sz w:val="20"/>
        </w:rPr>
        <w:t>.</w:t>
      </w:r>
    </w:p>
    <w:bookmarkEnd w:id="28"/>
    <w:p w:rsidR="000A57F7" w:rsidRPr="006F3214" w:rsidRDefault="00EC7DE2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При проведении</w:t>
      </w:r>
      <w:r w:rsidR="000A57F7" w:rsidRPr="006F3214">
        <w:rPr>
          <w:sz w:val="20"/>
        </w:rPr>
        <w:t xml:space="preserve"> </w:t>
      </w:r>
      <w:r w:rsidR="00C27972" w:rsidRPr="006F3214">
        <w:rPr>
          <w:sz w:val="20"/>
        </w:rPr>
        <w:t>м</w:t>
      </w:r>
      <w:r w:rsidR="00D4269E" w:rsidRPr="006F3214">
        <w:rPr>
          <w:sz w:val="20"/>
        </w:rPr>
        <w:t>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й</w:t>
      </w:r>
      <w:r w:rsidR="000A57F7" w:rsidRPr="006F3214">
        <w:rPr>
          <w:sz w:val="20"/>
        </w:rPr>
        <w:t xml:space="preserve"> в </w:t>
      </w:r>
      <w:r w:rsidR="00C27972" w:rsidRPr="006F3214">
        <w:rPr>
          <w:sz w:val="20"/>
        </w:rPr>
        <w:t>и</w:t>
      </w:r>
      <w:r w:rsidR="000A57F7" w:rsidRPr="006F3214">
        <w:rPr>
          <w:sz w:val="20"/>
        </w:rPr>
        <w:t xml:space="preserve">звещении </w:t>
      </w:r>
      <w:r w:rsidR="00AC28A6" w:rsidRPr="006F3214">
        <w:rPr>
          <w:sz w:val="20"/>
        </w:rPr>
        <w:t xml:space="preserve">о маркетинговых исследованиях </w:t>
      </w:r>
      <w:r w:rsidR="000A57F7" w:rsidRPr="006F3214">
        <w:rPr>
          <w:sz w:val="20"/>
        </w:rPr>
        <w:t xml:space="preserve">и в </w:t>
      </w:r>
      <w:r w:rsidR="00C27972" w:rsidRPr="006F3214">
        <w:rPr>
          <w:sz w:val="20"/>
        </w:rPr>
        <w:t>д</w:t>
      </w:r>
      <w:r w:rsidR="000A57F7" w:rsidRPr="006F3214">
        <w:rPr>
          <w:sz w:val="20"/>
        </w:rPr>
        <w:t xml:space="preserve">окументации о </w:t>
      </w:r>
      <w:r w:rsidR="00D4269E" w:rsidRPr="006F3214">
        <w:rPr>
          <w:sz w:val="20"/>
        </w:rPr>
        <w:t>маркетингов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ях</w:t>
      </w:r>
      <w:r w:rsidR="000A57F7" w:rsidRPr="006F3214">
        <w:rPr>
          <w:sz w:val="20"/>
        </w:rPr>
        <w:t xml:space="preserve"> используются термины, определенные в подразделе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_Ref533495686 \r \h </w:instrText>
      </w:r>
      <w:r w:rsidR="006079EF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1.2</w:t>
      </w:r>
      <w:r w:rsidR="002318A3" w:rsidRPr="006F3214">
        <w:rPr>
          <w:sz w:val="20"/>
        </w:rPr>
        <w:fldChar w:fldCharType="end"/>
      </w:r>
      <w:r w:rsidR="00476293" w:rsidRPr="006F3214">
        <w:rPr>
          <w:sz w:val="20"/>
        </w:rPr>
        <w:t>.</w:t>
      </w:r>
      <w:r w:rsidR="000A57F7" w:rsidRPr="006F3214">
        <w:rPr>
          <w:sz w:val="20"/>
        </w:rPr>
        <w:t xml:space="preserve"> </w:t>
      </w:r>
    </w:p>
    <w:p w:rsidR="00180EF3" w:rsidRPr="006F3214" w:rsidRDefault="000E2F1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6F3214">
        <w:rPr>
          <w:sz w:val="20"/>
        </w:rPr>
        <w:t>О</w:t>
      </w:r>
      <w:r w:rsidR="0064618A" w:rsidRPr="006F3214">
        <w:rPr>
          <w:sz w:val="20"/>
        </w:rPr>
        <w:t xml:space="preserve">бмен электронными документами </w:t>
      </w:r>
      <w:r w:rsidRPr="006F3214">
        <w:rPr>
          <w:sz w:val="20"/>
        </w:rPr>
        <w:t xml:space="preserve">при проведении </w:t>
      </w:r>
      <w:r w:rsidR="00C27972" w:rsidRPr="006F3214">
        <w:rPr>
          <w:sz w:val="20"/>
        </w:rPr>
        <w:t>м</w:t>
      </w:r>
      <w:r w:rsidR="00EB16FD" w:rsidRPr="006F3214">
        <w:rPr>
          <w:sz w:val="20"/>
        </w:rPr>
        <w:t xml:space="preserve">аркетинговых </w:t>
      </w:r>
      <w:r w:rsidRPr="006F3214">
        <w:rPr>
          <w:sz w:val="20"/>
        </w:rPr>
        <w:t xml:space="preserve">исследований обеспечивается </w:t>
      </w:r>
      <w:r w:rsidR="00AD6A31" w:rsidRPr="006F3214">
        <w:rPr>
          <w:sz w:val="20"/>
        </w:rPr>
        <w:t xml:space="preserve">на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>Информационной картой маркетингов</w:t>
      </w:r>
      <w:r w:rsidR="007D2183" w:rsidRPr="006F3214">
        <w:rPr>
          <w:sz w:val="20"/>
        </w:rPr>
        <w:t>ых</w:t>
      </w:r>
      <w:r w:rsidR="00AD6A31" w:rsidRPr="006F3214">
        <w:rPr>
          <w:sz w:val="20"/>
        </w:rPr>
        <w:t xml:space="preserve"> исследования </w:t>
      </w:r>
      <w:r w:rsidRPr="006F3214">
        <w:rPr>
          <w:sz w:val="20"/>
        </w:rPr>
        <w:t>с учетом действующих на ней правил и регламентов.</w:t>
      </w:r>
      <w:bookmarkEnd w:id="29"/>
    </w:p>
    <w:p w:rsidR="00D122D9" w:rsidRPr="006F3214" w:rsidRDefault="00D122D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Все ссылки в тексте </w:t>
      </w:r>
      <w:r w:rsidR="00C27972" w:rsidRPr="006F3214">
        <w:rPr>
          <w:sz w:val="20"/>
        </w:rPr>
        <w:t>д</w:t>
      </w:r>
      <w:r w:rsidRPr="006F3214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6F3214">
        <w:rPr>
          <w:sz w:val="20"/>
        </w:rPr>
        <w:t>д</w:t>
      </w:r>
      <w:r w:rsidRPr="006F3214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Приложения к документации о </w:t>
      </w:r>
      <w:r w:rsidR="00F274B3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: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1 «Проект договора»;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2 «</w:t>
      </w:r>
      <w:r w:rsidR="00BC24B9" w:rsidRPr="006F3214">
        <w:rPr>
          <w:sz w:val="20"/>
        </w:rPr>
        <w:t>Техническая часть</w:t>
      </w:r>
      <w:r w:rsidRPr="006F3214">
        <w:rPr>
          <w:sz w:val="20"/>
        </w:rPr>
        <w:t>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Приложение 3 «Методика анализа и оценки заявок на участие в </w:t>
      </w:r>
      <w:r w:rsidR="009F7DB9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»</w:t>
      </w:r>
    </w:p>
    <w:p w:rsidR="00F922D7" w:rsidRPr="00B85360" w:rsidRDefault="00F922D7" w:rsidP="00F922D7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6F3214" w:rsidRDefault="00E620CC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632678"/>
      <w:r w:rsidRPr="006F3214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6F3214" w:rsidRDefault="00FB6E4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Документация о </w:t>
      </w:r>
      <w:r w:rsidR="00CE1F3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E1F3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</w:t>
      </w:r>
      <w:r w:rsidR="00611F6E" w:rsidRPr="006F3214">
        <w:rPr>
          <w:sz w:val="20"/>
        </w:rPr>
        <w:t>(</w:t>
      </w:r>
      <w:r w:rsidR="00DB1C29" w:rsidRPr="006F3214">
        <w:rPr>
          <w:sz w:val="20"/>
        </w:rPr>
        <w:t xml:space="preserve">далее - </w:t>
      </w:r>
      <w:r w:rsidR="00611F6E" w:rsidRPr="006F3214">
        <w:rPr>
          <w:sz w:val="20"/>
        </w:rPr>
        <w:t>Документация)</w:t>
      </w:r>
      <w:r w:rsidR="000E15CD" w:rsidRPr="006F3214">
        <w:rPr>
          <w:sz w:val="20"/>
        </w:rPr>
        <w:t xml:space="preserve"> - </w:t>
      </w:r>
      <w:r w:rsidR="00042A77" w:rsidRPr="006F3214">
        <w:rPr>
          <w:sz w:val="20"/>
        </w:rPr>
        <w:t xml:space="preserve">настоящий </w:t>
      </w:r>
      <w:r w:rsidRPr="006F3214">
        <w:rPr>
          <w:sz w:val="20"/>
        </w:rPr>
        <w:t xml:space="preserve">комплект документов, содержащий </w:t>
      </w:r>
      <w:r w:rsidR="00115269" w:rsidRPr="006F3214">
        <w:rPr>
          <w:sz w:val="20"/>
        </w:rPr>
        <w:t xml:space="preserve">полную </w:t>
      </w:r>
      <w:r w:rsidRPr="006F3214">
        <w:rPr>
          <w:sz w:val="20"/>
        </w:rPr>
        <w:t>информацию о предмете</w:t>
      </w:r>
      <w:r w:rsidR="00D700EE" w:rsidRPr="006F3214">
        <w:rPr>
          <w:sz w:val="20"/>
        </w:rPr>
        <w:t xml:space="preserve">, </w:t>
      </w:r>
      <w:r w:rsidRPr="006F3214">
        <w:rPr>
          <w:sz w:val="20"/>
        </w:rPr>
        <w:t xml:space="preserve">условиях и правилах проведения </w:t>
      </w:r>
      <w:r w:rsidR="00CE515C" w:rsidRPr="006F3214">
        <w:rPr>
          <w:sz w:val="20"/>
        </w:rPr>
        <w:t xml:space="preserve">маркетинговых </w:t>
      </w:r>
      <w:r w:rsidR="00D700EE" w:rsidRPr="006F3214">
        <w:rPr>
          <w:sz w:val="20"/>
        </w:rPr>
        <w:t>исследовани</w:t>
      </w:r>
      <w:r w:rsidR="00CE515C" w:rsidRPr="006F3214">
        <w:rPr>
          <w:sz w:val="20"/>
        </w:rPr>
        <w:t>й</w:t>
      </w:r>
      <w:r w:rsidRPr="006F3214">
        <w:rPr>
          <w:sz w:val="20"/>
        </w:rPr>
        <w:t>, правилах подготовки, оформления и подачи заявок</w:t>
      </w:r>
      <w:r w:rsidR="00D700EE" w:rsidRPr="006F3214">
        <w:rPr>
          <w:sz w:val="20"/>
        </w:rPr>
        <w:t xml:space="preserve"> </w:t>
      </w:r>
      <w:r w:rsidR="00E00A65" w:rsidRPr="006F3214">
        <w:rPr>
          <w:sz w:val="20"/>
        </w:rPr>
        <w:t>на участие в маркетингов</w:t>
      </w:r>
      <w:r w:rsidR="00CE515C" w:rsidRPr="006F3214">
        <w:rPr>
          <w:sz w:val="20"/>
        </w:rPr>
        <w:t>ых исследованиях</w:t>
      </w:r>
      <w:r w:rsidR="00E00A65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ом </w:t>
      </w:r>
      <w:r w:rsidR="00CE515C" w:rsidRPr="006F3214">
        <w:rPr>
          <w:sz w:val="20"/>
        </w:rPr>
        <w:t>м</w:t>
      </w:r>
      <w:r w:rsidR="006602FD" w:rsidRPr="006F3214">
        <w:rPr>
          <w:sz w:val="20"/>
        </w:rPr>
        <w:t>а</w:t>
      </w:r>
      <w:r w:rsidR="00CE515C" w:rsidRPr="006F3214">
        <w:rPr>
          <w:sz w:val="20"/>
        </w:rPr>
        <w:t>ркетинговых исследований</w:t>
      </w:r>
      <w:r w:rsidRPr="006F3214">
        <w:rPr>
          <w:sz w:val="20"/>
        </w:rPr>
        <w:t xml:space="preserve">, критериях и порядке оценки </w:t>
      </w:r>
      <w:r w:rsidR="00D700EE" w:rsidRPr="006F3214">
        <w:rPr>
          <w:sz w:val="20"/>
        </w:rPr>
        <w:t xml:space="preserve">предложений </w:t>
      </w:r>
      <w:r w:rsidR="00EB16FD" w:rsidRPr="006F3214">
        <w:rPr>
          <w:sz w:val="20"/>
        </w:rPr>
        <w:t>Участн</w:t>
      </w:r>
      <w:r w:rsidR="00D700EE" w:rsidRPr="006F3214">
        <w:rPr>
          <w:sz w:val="20"/>
        </w:rPr>
        <w:t xml:space="preserve">иков </w:t>
      </w:r>
      <w:r w:rsidR="00CE515C" w:rsidRPr="006F3214">
        <w:rPr>
          <w:sz w:val="20"/>
        </w:rPr>
        <w:t>маркетинговых исследований</w:t>
      </w:r>
      <w:r w:rsidRPr="006F3214">
        <w:rPr>
          <w:sz w:val="20"/>
        </w:rPr>
        <w:t xml:space="preserve">, а также об условиях заключаемого по результатам </w:t>
      </w:r>
      <w:r w:rsidR="00D700EE" w:rsidRPr="006F3214">
        <w:rPr>
          <w:sz w:val="20"/>
        </w:rPr>
        <w:t>маркетингов</w:t>
      </w:r>
      <w:r w:rsidR="00115269" w:rsidRPr="006F3214">
        <w:rPr>
          <w:sz w:val="20"/>
        </w:rPr>
        <w:t xml:space="preserve">ых </w:t>
      </w:r>
      <w:r w:rsidR="00D700EE" w:rsidRPr="006F3214">
        <w:rPr>
          <w:sz w:val="20"/>
        </w:rPr>
        <w:t>исследовани</w:t>
      </w:r>
      <w:r w:rsidR="00115269" w:rsidRPr="006F3214">
        <w:rPr>
          <w:sz w:val="20"/>
        </w:rPr>
        <w:t>й</w:t>
      </w:r>
      <w:r w:rsidRPr="006F3214">
        <w:rPr>
          <w:sz w:val="20"/>
        </w:rPr>
        <w:t xml:space="preserve"> договора.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Единая </w:t>
      </w:r>
      <w:r w:rsidR="007A6755" w:rsidRPr="006F3214">
        <w:rPr>
          <w:b/>
          <w:sz w:val="20"/>
        </w:rPr>
        <w:t>информацион</w:t>
      </w:r>
      <w:r w:rsidRPr="006F3214">
        <w:rPr>
          <w:b/>
          <w:sz w:val="20"/>
        </w:rPr>
        <w:t>ная система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 xml:space="preserve">(далее - ЕИС) </w:t>
      </w:r>
      <w:r w:rsidRPr="006F3214">
        <w:rPr>
          <w:sz w:val="20"/>
        </w:rPr>
        <w:t xml:space="preserve">- единая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6F3214">
          <w:rPr>
            <w:rStyle w:val="af1"/>
            <w:sz w:val="20"/>
            <w:u w:val="none"/>
          </w:rPr>
          <w:t>www.zakupki.gov.ru</w:t>
        </w:r>
      </w:hyperlink>
      <w:r w:rsidRPr="006F3214">
        <w:rPr>
          <w:sz w:val="20"/>
        </w:rPr>
        <w:t>).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Заказчик </w:t>
      </w:r>
      <w:r w:rsidRPr="006F3214">
        <w:rPr>
          <w:sz w:val="20"/>
        </w:rPr>
        <w:t>- 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Заявка на участие в </w:t>
      </w:r>
      <w:r w:rsidR="00CC10E3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C10E3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Заявка) – комплект доку</w:t>
      </w:r>
      <w:r w:rsidR="00B46873" w:rsidRPr="006F3214">
        <w:rPr>
          <w:sz w:val="20"/>
        </w:rPr>
        <w:t xml:space="preserve">ментов, </w:t>
      </w:r>
      <w:r w:rsidR="00115269" w:rsidRPr="006F3214">
        <w:rPr>
          <w:sz w:val="20"/>
        </w:rPr>
        <w:t xml:space="preserve">содержащий </w:t>
      </w:r>
      <w:r w:rsidRPr="006F3214">
        <w:rPr>
          <w:sz w:val="20"/>
        </w:rPr>
        <w:t xml:space="preserve">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CE515C" w:rsidRPr="006F3214">
        <w:rPr>
          <w:sz w:val="20"/>
        </w:rPr>
        <w:t>маркетингов</w:t>
      </w:r>
      <w:r w:rsidR="00F922D7">
        <w:rPr>
          <w:sz w:val="20"/>
        </w:rPr>
        <w:t>ого исследования</w:t>
      </w:r>
      <w:r w:rsidR="00CE515C" w:rsidRPr="006F3214">
        <w:rPr>
          <w:sz w:val="20"/>
        </w:rPr>
        <w:t xml:space="preserve"> </w:t>
      </w:r>
      <w:r w:rsidRPr="006F3214">
        <w:rPr>
          <w:sz w:val="20"/>
        </w:rPr>
        <w:t>о</w:t>
      </w:r>
      <w:r w:rsidR="00CC10E3" w:rsidRPr="006F3214">
        <w:rPr>
          <w:sz w:val="20"/>
        </w:rPr>
        <w:t>б условиях выполнения работ</w:t>
      </w:r>
      <w:r w:rsidR="00333C8D" w:rsidRPr="006F3214">
        <w:rPr>
          <w:sz w:val="20"/>
        </w:rPr>
        <w:t xml:space="preserve"> (</w:t>
      </w:r>
      <w:r w:rsidR="00CC10E3" w:rsidRPr="006F3214">
        <w:rPr>
          <w:sz w:val="20"/>
        </w:rPr>
        <w:t xml:space="preserve">оказания услуг), </w:t>
      </w:r>
      <w:r w:rsidRPr="006F3214">
        <w:rPr>
          <w:sz w:val="20"/>
        </w:rPr>
        <w:t xml:space="preserve">направленный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рганизатору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>по форме и в порядке, установленными Документацией.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Извещение о </w:t>
      </w:r>
      <w:r w:rsidR="007D76E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7D76E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Извещение) - </w:t>
      </w:r>
      <w:r w:rsidR="007D76E2" w:rsidRPr="006F3214">
        <w:rPr>
          <w:sz w:val="20"/>
        </w:rPr>
        <w:t>информация о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F922D7">
        <w:rPr>
          <w:sz w:val="20"/>
        </w:rPr>
        <w:t>ом</w:t>
      </w:r>
      <w:r w:rsidR="00CC10E3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, </w:t>
      </w:r>
      <w:r w:rsidR="007D76E2" w:rsidRPr="006F3214">
        <w:rPr>
          <w:sz w:val="20"/>
        </w:rPr>
        <w:t xml:space="preserve">размещенная </w:t>
      </w:r>
      <w:r w:rsidRPr="006F3214">
        <w:rPr>
          <w:sz w:val="20"/>
        </w:rPr>
        <w:t>в с</w:t>
      </w:r>
      <w:r w:rsidR="007D76E2" w:rsidRPr="006F3214">
        <w:rPr>
          <w:sz w:val="20"/>
        </w:rPr>
        <w:t>оответствии с</w:t>
      </w:r>
      <w:r w:rsidRPr="006F3214">
        <w:rPr>
          <w:sz w:val="20"/>
        </w:rPr>
        <w:t xml:space="preserve"> п. </w:t>
      </w:r>
      <w:r w:rsidR="00333C8D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333C8D" w:rsidRPr="006F3214">
        <w:rPr>
          <w:sz w:val="20"/>
        </w:rPr>
        <w:t>Документации</w:t>
      </w:r>
      <w:r w:rsidRPr="006F3214">
        <w:rPr>
          <w:b/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Комиссия по </w:t>
      </w:r>
      <w:r w:rsidR="00CC10E3" w:rsidRPr="006F3214">
        <w:rPr>
          <w:b/>
          <w:sz w:val="20"/>
        </w:rPr>
        <w:t>маркетинговым исследованиям</w:t>
      </w:r>
      <w:r w:rsidRPr="006F3214">
        <w:rPr>
          <w:sz w:val="20"/>
        </w:rPr>
        <w:t xml:space="preserve"> (далее - Комиссия) - комисс</w:t>
      </w:r>
      <w:r w:rsidR="00B95F07" w:rsidRPr="006F3214">
        <w:rPr>
          <w:sz w:val="20"/>
        </w:rPr>
        <w:t xml:space="preserve">ия, </w:t>
      </w:r>
      <w:r w:rsidR="00CC10E3" w:rsidRPr="006F3214">
        <w:rPr>
          <w:sz w:val="20"/>
        </w:rPr>
        <w:t xml:space="preserve">состав которой </w:t>
      </w:r>
      <w:r w:rsidR="00B95F07" w:rsidRPr="006F3214">
        <w:rPr>
          <w:sz w:val="20"/>
        </w:rPr>
        <w:t>формируе</w:t>
      </w:r>
      <w:r w:rsidR="00CC10E3" w:rsidRPr="006F3214">
        <w:rPr>
          <w:sz w:val="20"/>
        </w:rPr>
        <w:t>тся</w:t>
      </w:r>
      <w:r w:rsidR="00B95F07" w:rsidRPr="006F3214">
        <w:rPr>
          <w:sz w:val="20"/>
        </w:rPr>
        <w:t xml:space="preserve"> и утвержда</w:t>
      </w:r>
      <w:r w:rsidR="00CC10E3" w:rsidRPr="006F3214">
        <w:rPr>
          <w:sz w:val="20"/>
        </w:rPr>
        <w:t>ется</w:t>
      </w:r>
      <w:r w:rsidR="00B95F07" w:rsidRPr="006F3214">
        <w:rPr>
          <w:sz w:val="20"/>
        </w:rPr>
        <w:t xml:space="preserve">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рганизатором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 xml:space="preserve">в целях </w:t>
      </w:r>
      <w:r w:rsidR="00CC10E3" w:rsidRPr="006F3214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6F3214">
        <w:rPr>
          <w:sz w:val="20"/>
        </w:rPr>
        <w:t>Участн</w:t>
      </w:r>
      <w:r w:rsidR="00CC10E3" w:rsidRPr="006F3214">
        <w:rPr>
          <w:sz w:val="20"/>
        </w:rPr>
        <w:t>ик</w:t>
      </w:r>
      <w:r w:rsidR="00AC28A6" w:rsidRPr="006F3214">
        <w:rPr>
          <w:sz w:val="20"/>
        </w:rPr>
        <w:t>ами</w:t>
      </w:r>
      <w:r w:rsidR="00CC10E3" w:rsidRPr="006F3214">
        <w:rPr>
          <w:sz w:val="20"/>
        </w:rPr>
        <w:t xml:space="preserve"> </w:t>
      </w:r>
      <w:r w:rsidR="00AC28A6" w:rsidRPr="006F3214">
        <w:rPr>
          <w:sz w:val="20"/>
        </w:rPr>
        <w:t>маркетинговых исследований</w:t>
      </w:r>
      <w:r w:rsidRPr="006F3214">
        <w:rPr>
          <w:sz w:val="20"/>
        </w:rPr>
        <w:t>.</w:t>
      </w:r>
    </w:p>
    <w:p w:rsidR="002E0E09" w:rsidRPr="006F3214" w:rsidRDefault="002E0E0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Лот - </w:t>
      </w:r>
      <w:r w:rsidRPr="006F3214">
        <w:rPr>
          <w:sz w:val="20"/>
        </w:rPr>
        <w:t>часть закупаемых работ</w:t>
      </w:r>
      <w:r w:rsidR="00E7223E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6F3214">
        <w:rPr>
          <w:sz w:val="20"/>
        </w:rPr>
        <w:t>И</w:t>
      </w:r>
      <w:r w:rsidRPr="006F3214">
        <w:rPr>
          <w:sz w:val="20"/>
        </w:rPr>
        <w:t xml:space="preserve">звещением и </w:t>
      </w:r>
      <w:r w:rsidR="00B065A8" w:rsidRPr="006F3214">
        <w:rPr>
          <w:sz w:val="20"/>
        </w:rPr>
        <w:t xml:space="preserve">настоящей Документацией </w:t>
      </w:r>
      <w:r w:rsidRPr="006F3214">
        <w:rPr>
          <w:sz w:val="20"/>
        </w:rPr>
        <w:t xml:space="preserve">допускается подача отдельной </w:t>
      </w:r>
      <w:r w:rsidR="00B065A8" w:rsidRPr="006F3214">
        <w:rPr>
          <w:sz w:val="20"/>
        </w:rPr>
        <w:t>З</w:t>
      </w:r>
      <w:r w:rsidRPr="006F3214">
        <w:rPr>
          <w:sz w:val="20"/>
        </w:rPr>
        <w:t xml:space="preserve">аявки и заключение отдельного договора по итогам </w:t>
      </w:r>
      <w:r w:rsidR="00B065A8" w:rsidRPr="006F3214">
        <w:rPr>
          <w:sz w:val="20"/>
        </w:rPr>
        <w:t>м</w:t>
      </w:r>
      <w:r w:rsidRPr="006F3214">
        <w:rPr>
          <w:sz w:val="20"/>
        </w:rPr>
        <w:t>аркетингов</w:t>
      </w:r>
      <w:r w:rsidR="00B065A8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B065A8" w:rsidRPr="006F3214">
        <w:rPr>
          <w:sz w:val="20"/>
        </w:rPr>
        <w:t>й</w:t>
      </w:r>
      <w:r w:rsidRPr="006F3214">
        <w:rPr>
          <w:sz w:val="20"/>
        </w:rPr>
        <w:t>.</w:t>
      </w:r>
    </w:p>
    <w:p w:rsidR="00CC2159" w:rsidRPr="006F3214" w:rsidRDefault="00CC215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lastRenderedPageBreak/>
        <w:t>Маркетингов</w:t>
      </w:r>
      <w:r w:rsidR="00F922D7">
        <w:rPr>
          <w:b/>
          <w:sz w:val="20"/>
        </w:rPr>
        <w:t>ое</w:t>
      </w:r>
      <w:r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е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иками </w:t>
      </w:r>
      <w:r w:rsidR="00AC28A6"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="00AC28A6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в соотве</w:t>
      </w:r>
      <w:r w:rsidR="00F922D7">
        <w:rPr>
          <w:sz w:val="20"/>
        </w:rPr>
        <w:t>тствии с Документацией. Настояще</w:t>
      </w:r>
      <w:r w:rsidRPr="006F3214">
        <w:rPr>
          <w:sz w:val="20"/>
        </w:rPr>
        <w:t>е маркетингов</w:t>
      </w:r>
      <w:r w:rsidR="00F922D7">
        <w:rPr>
          <w:sz w:val="20"/>
        </w:rPr>
        <w:t>о</w:t>
      </w:r>
      <w:r w:rsidR="00AC28A6" w:rsidRPr="006F3214">
        <w:rPr>
          <w:sz w:val="20"/>
        </w:rPr>
        <w:t>е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е</w:t>
      </w:r>
      <w:r w:rsidRPr="006F3214">
        <w:rPr>
          <w:sz w:val="20"/>
        </w:rPr>
        <w:t xml:space="preserve"> объявлен</w:t>
      </w:r>
      <w:r w:rsidR="00F922D7">
        <w:rPr>
          <w:sz w:val="20"/>
        </w:rPr>
        <w:t>о</w:t>
      </w:r>
      <w:r w:rsidRPr="006F3214">
        <w:rPr>
          <w:sz w:val="20"/>
        </w:rPr>
        <w:t xml:space="preserve"> посредством размещения Извещения и провод</w:t>
      </w:r>
      <w:r w:rsidR="00AC28A6" w:rsidRPr="006F3214">
        <w:rPr>
          <w:sz w:val="20"/>
        </w:rPr>
        <w:t>я</w:t>
      </w:r>
      <w:r w:rsidRPr="006F3214">
        <w:rPr>
          <w:sz w:val="20"/>
        </w:rPr>
        <w:t>тся согласно условиям Документации</w:t>
      </w:r>
      <w:r w:rsidR="00333C8D" w:rsidRPr="006F3214">
        <w:rPr>
          <w:sz w:val="20"/>
        </w:rPr>
        <w:t xml:space="preserve"> (далее – Маркетингов</w:t>
      </w:r>
      <w:r w:rsidR="00F922D7">
        <w:rPr>
          <w:sz w:val="20"/>
        </w:rPr>
        <w:t>ое исследование</w:t>
      </w:r>
      <w:r w:rsidR="00333C8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Начальна</w:t>
      </w:r>
      <w:r w:rsidR="003C6F2A" w:rsidRPr="006F3214">
        <w:rPr>
          <w:b/>
          <w:sz w:val="20"/>
        </w:rPr>
        <w:t xml:space="preserve">я (максимальная) цена </w:t>
      </w:r>
      <w:r w:rsidR="00BC24B9" w:rsidRPr="006F3214">
        <w:rPr>
          <w:b/>
          <w:sz w:val="20"/>
        </w:rPr>
        <w:t xml:space="preserve">договора </w:t>
      </w:r>
      <w:r w:rsidR="008A51D9" w:rsidRPr="006F3214">
        <w:rPr>
          <w:b/>
          <w:sz w:val="20"/>
        </w:rPr>
        <w:t>(</w:t>
      </w:r>
      <w:r w:rsidR="00BC24B9" w:rsidRPr="006F3214">
        <w:rPr>
          <w:b/>
          <w:sz w:val="20"/>
        </w:rPr>
        <w:t>предмета закупки, лота</w:t>
      </w:r>
      <w:r w:rsidR="008A51D9" w:rsidRPr="006F3214">
        <w:rPr>
          <w:b/>
          <w:sz w:val="20"/>
        </w:rPr>
        <w:t>)</w:t>
      </w:r>
      <w:r w:rsidR="00122BBE"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- предельная цена </w:t>
      </w:r>
      <w:r w:rsidR="00BC24B9" w:rsidRPr="006F3214">
        <w:rPr>
          <w:sz w:val="20"/>
        </w:rPr>
        <w:t>работ</w:t>
      </w:r>
      <w:r w:rsidR="00B065A8" w:rsidRPr="006F3214">
        <w:rPr>
          <w:sz w:val="20"/>
        </w:rPr>
        <w:t xml:space="preserve"> (</w:t>
      </w:r>
      <w:r w:rsidR="00BC24B9" w:rsidRPr="006F3214">
        <w:rPr>
          <w:sz w:val="20"/>
        </w:rPr>
        <w:t>услуг</w:t>
      </w:r>
      <w:r w:rsidR="00B065A8" w:rsidRPr="006F3214">
        <w:rPr>
          <w:sz w:val="20"/>
        </w:rPr>
        <w:t>)</w:t>
      </w:r>
      <w:r w:rsidRPr="006F3214">
        <w:rPr>
          <w:sz w:val="20"/>
        </w:rPr>
        <w:t xml:space="preserve">, являющихся предметом </w:t>
      </w:r>
      <w:r w:rsidR="00B065A8" w:rsidRPr="006F3214">
        <w:rPr>
          <w:sz w:val="20"/>
        </w:rPr>
        <w:t>М</w:t>
      </w:r>
      <w:r w:rsidR="00F922D7">
        <w:rPr>
          <w:sz w:val="20"/>
        </w:rPr>
        <w:t>аркетингового</w:t>
      </w:r>
      <w:r w:rsidR="00DB1C2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Оператор электронной площадки </w:t>
      </w:r>
      <w:r w:rsidR="008F097C" w:rsidRPr="006F3214">
        <w:rPr>
          <w:bCs/>
          <w:sz w:val="20"/>
        </w:rPr>
        <w:t>– ООО «Электронная торговая площадка ГПБ»</w:t>
      </w:r>
      <w:r w:rsidR="00B83D48" w:rsidRPr="006F3214">
        <w:rPr>
          <w:sz w:val="20"/>
        </w:rPr>
        <w:t>.</w:t>
      </w:r>
    </w:p>
    <w:p w:rsidR="00087944" w:rsidRPr="006F3214" w:rsidRDefault="00087944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2544D" w:rsidRPr="006F3214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22D7" w:rsidRPr="00F922D7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6F3214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6F3214" w:rsidRDefault="006120EF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6F3214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6F3214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6F3214">
        <w:rPr>
          <w:rFonts w:ascii="Times New Roman" w:hAnsi="Times New Roman"/>
          <w:sz w:val="20"/>
          <w:szCs w:val="20"/>
        </w:rPr>
        <w:t>н</w:t>
      </w:r>
      <w:r w:rsidR="00F922D7">
        <w:rPr>
          <w:rFonts w:ascii="Times New Roman" w:hAnsi="Times New Roman"/>
          <w:sz w:val="20"/>
          <w:szCs w:val="20"/>
        </w:rPr>
        <w:t>а момент проведения Маркетингового исследования</w:t>
      </w:r>
      <w:r w:rsidR="00DF4220" w:rsidRPr="006F3214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6F3214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6F3214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6F3214">
        <w:rPr>
          <w:rFonts w:ascii="Times New Roman" w:hAnsi="Times New Roman"/>
          <w:sz w:val="20"/>
          <w:szCs w:val="20"/>
        </w:rPr>
        <w:t>документами</w:t>
      </w:r>
      <w:r w:rsidR="00EC7DE2" w:rsidRPr="006F3214">
        <w:rPr>
          <w:rFonts w:ascii="Times New Roman" w:hAnsi="Times New Roman"/>
          <w:sz w:val="20"/>
          <w:szCs w:val="20"/>
        </w:rPr>
        <w:t xml:space="preserve">) </w:t>
      </w:r>
      <w:r w:rsidRPr="006F3214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6F3214">
        <w:rPr>
          <w:rFonts w:ascii="Times New Roman" w:hAnsi="Times New Roman"/>
          <w:sz w:val="20"/>
          <w:szCs w:val="20"/>
        </w:rPr>
        <w:t xml:space="preserve">, в том числе </w:t>
      </w:r>
      <w:r w:rsidRPr="006F3214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маркетингов</w:t>
      </w:r>
      <w:r w:rsidR="00F922D7">
        <w:rPr>
          <w:rFonts w:ascii="Times New Roman" w:hAnsi="Times New Roman"/>
          <w:sz w:val="20"/>
          <w:szCs w:val="20"/>
        </w:rPr>
        <w:t>ого</w:t>
      </w:r>
      <w:r w:rsidR="00A13081"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F922D7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).</w:t>
      </w:r>
    </w:p>
    <w:p w:rsidR="006577D0" w:rsidRPr="006F3214" w:rsidRDefault="006577D0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Уполномоченное лицо – </w:t>
      </w:r>
      <w:r w:rsidRPr="006F3214">
        <w:rPr>
          <w:sz w:val="20"/>
        </w:rPr>
        <w:t xml:space="preserve">лицо, имеющее право действовать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A13081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A13081" w:rsidRPr="006F3214">
        <w:rPr>
          <w:sz w:val="20"/>
        </w:rPr>
        <w:t xml:space="preserve"> </w:t>
      </w:r>
      <w:r w:rsidRPr="006F3214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</w:t>
      </w:r>
      <w:r w:rsidR="00A13081" w:rsidRPr="006F3214">
        <w:rPr>
          <w:sz w:val="20"/>
        </w:rPr>
        <w:t xml:space="preserve"> 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33C8D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333C8D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333C8D" w:rsidRPr="006F3214">
        <w:rPr>
          <w:sz w:val="20"/>
        </w:rPr>
        <w:t xml:space="preserve"> </w:t>
      </w:r>
      <w:r w:rsidRPr="006F3214">
        <w:rPr>
          <w:sz w:val="20"/>
        </w:rPr>
        <w:t xml:space="preserve">доверенности. </w:t>
      </w:r>
    </w:p>
    <w:p w:rsidR="00087944" w:rsidRPr="006F3214" w:rsidRDefault="00EB16FD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Участн</w:t>
      </w:r>
      <w:r w:rsidR="00087944" w:rsidRPr="006F3214">
        <w:rPr>
          <w:b/>
          <w:sz w:val="20"/>
        </w:rPr>
        <w:t xml:space="preserve">ик </w:t>
      </w:r>
      <w:r w:rsidR="00333C8D" w:rsidRPr="006F3214">
        <w:rPr>
          <w:b/>
          <w:sz w:val="20"/>
        </w:rPr>
        <w:t>М</w:t>
      </w:r>
      <w:r w:rsidR="000B5188" w:rsidRPr="006F3214">
        <w:rPr>
          <w:b/>
          <w:sz w:val="20"/>
        </w:rPr>
        <w:t>аркетингов</w:t>
      </w:r>
      <w:r w:rsidR="001F7117">
        <w:rPr>
          <w:b/>
          <w:sz w:val="20"/>
        </w:rPr>
        <w:t>ого</w:t>
      </w:r>
      <w:r w:rsidR="00DB1C29" w:rsidRPr="006F3214">
        <w:rPr>
          <w:b/>
          <w:sz w:val="20"/>
        </w:rPr>
        <w:t xml:space="preserve"> </w:t>
      </w:r>
      <w:r w:rsidR="000B5188" w:rsidRPr="006F3214">
        <w:rPr>
          <w:b/>
          <w:sz w:val="20"/>
        </w:rPr>
        <w:t>исследовани</w:t>
      </w:r>
      <w:r w:rsidR="001F7117">
        <w:rPr>
          <w:b/>
          <w:sz w:val="20"/>
        </w:rPr>
        <w:t>я</w:t>
      </w:r>
      <w:r w:rsidR="00087944" w:rsidRPr="006F3214">
        <w:rPr>
          <w:sz w:val="20"/>
        </w:rPr>
        <w:t xml:space="preserve"> (далее </w:t>
      </w:r>
      <w:r w:rsidR="00180EF3" w:rsidRPr="006F3214">
        <w:rPr>
          <w:sz w:val="20"/>
        </w:rPr>
        <w:t>–</w:t>
      </w:r>
      <w:r w:rsidR="00087944" w:rsidRPr="006F3214">
        <w:rPr>
          <w:sz w:val="20"/>
        </w:rPr>
        <w:t xml:space="preserve"> </w:t>
      </w:r>
      <w:r w:rsidRPr="006F3214">
        <w:rPr>
          <w:sz w:val="20"/>
        </w:rPr>
        <w:t>Участн</w:t>
      </w:r>
      <w:r w:rsidR="00087944" w:rsidRPr="006F3214">
        <w:rPr>
          <w:sz w:val="20"/>
        </w:rPr>
        <w:t xml:space="preserve">ик) - </w:t>
      </w:r>
      <w:r w:rsidR="000B5188" w:rsidRPr="006F3214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>ика</w:t>
      </w:r>
      <w:r w:rsidR="00087944"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Эксперт </w:t>
      </w:r>
      <w:r w:rsidRPr="006F3214">
        <w:rPr>
          <w:sz w:val="20"/>
        </w:rPr>
        <w:t>-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6F3214">
        <w:rPr>
          <w:sz w:val="20"/>
        </w:rPr>
        <w:t>М</w:t>
      </w:r>
      <w:r w:rsidR="001F7117">
        <w:rPr>
          <w:sz w:val="20"/>
        </w:rPr>
        <w:t>аркетингового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Электронная подпись</w:t>
      </w:r>
      <w:r w:rsidRPr="006F3214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Электронная площадка </w:t>
      </w:r>
      <w:r w:rsidRPr="006F3214">
        <w:rPr>
          <w:bCs/>
          <w:sz w:val="20"/>
        </w:rPr>
        <w:t xml:space="preserve">(далее - </w:t>
      </w:r>
      <w:r w:rsidR="00E736D6" w:rsidRPr="006F3214">
        <w:rPr>
          <w:bCs/>
          <w:sz w:val="20"/>
        </w:rPr>
        <w:t>ЭП</w:t>
      </w:r>
      <w:r w:rsidRPr="006F3214">
        <w:rPr>
          <w:bCs/>
          <w:sz w:val="20"/>
        </w:rPr>
        <w:t xml:space="preserve">) </w:t>
      </w:r>
      <w:r w:rsidR="00333C8D" w:rsidRPr="006F3214">
        <w:rPr>
          <w:bCs/>
          <w:sz w:val="20"/>
        </w:rPr>
        <w:t>–</w:t>
      </w:r>
      <w:r w:rsidRPr="006F3214">
        <w:rPr>
          <w:bCs/>
          <w:sz w:val="20"/>
        </w:rPr>
        <w:t xml:space="preserve"> </w:t>
      </w:r>
      <w:r w:rsidR="00333C8D" w:rsidRPr="006F3214">
        <w:rPr>
          <w:sz w:val="20"/>
        </w:rPr>
        <w:t>сайт в информационно-телекоммуникационной сети Интернет</w:t>
      </w:r>
      <w:r w:rsidR="0064618A" w:rsidRPr="006F3214">
        <w:rPr>
          <w:sz w:val="20"/>
        </w:rPr>
        <w:t xml:space="preserve"> </w:t>
      </w:r>
      <w:hyperlink r:id="rId13" w:history="1">
        <w:r w:rsidR="0064618A" w:rsidRPr="006F3214">
          <w:rPr>
            <w:rStyle w:val="af1"/>
            <w:sz w:val="20"/>
          </w:rPr>
          <w:t>www.etpgaz.gazprombank.ru</w:t>
        </w:r>
      </w:hyperlink>
      <w:r w:rsidR="00333C8D" w:rsidRPr="006F3214">
        <w:rPr>
          <w:sz w:val="20"/>
        </w:rPr>
        <w:t xml:space="preserve">, на котором </w:t>
      </w:r>
      <w:r w:rsidRPr="006F3214">
        <w:rPr>
          <w:sz w:val="20"/>
        </w:rPr>
        <w:t>пров</w:t>
      </w:r>
      <w:r w:rsidR="00333C8D" w:rsidRPr="006F3214">
        <w:rPr>
          <w:sz w:val="20"/>
        </w:rPr>
        <w:t>о</w:t>
      </w:r>
      <w:r w:rsidRPr="006F3214">
        <w:rPr>
          <w:sz w:val="20"/>
        </w:rPr>
        <w:t>д</w:t>
      </w:r>
      <w:r w:rsidR="001F7117">
        <w:rPr>
          <w:sz w:val="20"/>
        </w:rPr>
        <w:t>и</w:t>
      </w:r>
      <w:r w:rsidR="00333C8D" w:rsidRPr="006F3214">
        <w:rPr>
          <w:sz w:val="20"/>
        </w:rPr>
        <w:t>тся Маркетингов</w:t>
      </w:r>
      <w:r w:rsidR="001F7117">
        <w:rPr>
          <w:sz w:val="20"/>
        </w:rPr>
        <w:t>о</w:t>
      </w:r>
      <w:r w:rsidR="00333C8D" w:rsidRPr="006F3214">
        <w:rPr>
          <w:sz w:val="20"/>
        </w:rPr>
        <w:t>е исследовани</w:t>
      </w:r>
      <w:r w:rsidR="001F7117">
        <w:rPr>
          <w:sz w:val="20"/>
        </w:rPr>
        <w:t>е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6F3214">
        <w:rPr>
          <w:b/>
          <w:bCs/>
          <w:sz w:val="20"/>
        </w:rPr>
        <w:t>Электронный документ -</w:t>
      </w:r>
      <w:r w:rsidR="0064618A" w:rsidRPr="006F3214">
        <w:rPr>
          <w:bCs/>
          <w:sz w:val="20"/>
        </w:rPr>
        <w:t>_</w:t>
      </w:r>
      <w:r w:rsidR="00EC7DE2" w:rsidRPr="006F3214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6F3214">
        <w:rPr>
          <w:bCs/>
          <w:sz w:val="20"/>
        </w:rPr>
        <w:t>.</w:t>
      </w:r>
    </w:p>
    <w:p w:rsidR="00CB1020" w:rsidRPr="006F3214" w:rsidRDefault="00CB1020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6F3214" w:rsidRDefault="00553A0B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632679"/>
      <w:r w:rsidRPr="006F3214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6F3214">
        <w:rPr>
          <w:b/>
          <w:sz w:val="20"/>
          <w:szCs w:val="20"/>
          <w:lang w:val="ru-RU"/>
        </w:rPr>
        <w:t>Участн</w:t>
      </w:r>
      <w:r w:rsidR="006E4333" w:rsidRPr="006F3214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AF3570" w:rsidRDefault="00EB16FD" w:rsidP="006F3214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color w:val="000000" w:themeColor="text1"/>
          <w:sz w:val="20"/>
        </w:rPr>
      </w:pPr>
      <w:bookmarkStart w:id="58" w:name="_Ref323028652"/>
      <w:r w:rsidRPr="006F3214">
        <w:rPr>
          <w:sz w:val="20"/>
        </w:rPr>
        <w:t>Участн</w:t>
      </w:r>
      <w:r w:rsidR="00DD7F28" w:rsidRPr="006F3214">
        <w:rPr>
          <w:sz w:val="20"/>
        </w:rPr>
        <w:t>ик</w:t>
      </w:r>
      <w:r w:rsidR="00C440F2" w:rsidRPr="006F3214">
        <w:rPr>
          <w:sz w:val="20"/>
        </w:rPr>
        <w:t xml:space="preserve"> </w:t>
      </w:r>
      <w:r w:rsidR="00553A0B" w:rsidRPr="006F3214">
        <w:rPr>
          <w:sz w:val="20"/>
        </w:rPr>
        <w:t>долж</w:t>
      </w:r>
      <w:r w:rsidR="00DD7F28" w:rsidRPr="006F3214">
        <w:rPr>
          <w:sz w:val="20"/>
        </w:rPr>
        <w:t>ен</w:t>
      </w:r>
      <w:r w:rsidR="00553A0B" w:rsidRPr="006F3214">
        <w:rPr>
          <w:sz w:val="20"/>
        </w:rPr>
        <w:t xml:space="preserve"> соответствовать следующим требованиям</w:t>
      </w:r>
      <w:r w:rsidR="00353AC1" w:rsidRPr="006F3214">
        <w:rPr>
          <w:sz w:val="20"/>
        </w:rPr>
        <w:t>,</w:t>
      </w:r>
      <w:r w:rsidR="004F1329" w:rsidRPr="006F3214">
        <w:rPr>
          <w:sz w:val="20"/>
        </w:rPr>
        <w:t xml:space="preserve"> несоответствие которым является основанием д</w:t>
      </w:r>
      <w:r w:rsidR="005C2EB9" w:rsidRPr="006F3214">
        <w:rPr>
          <w:sz w:val="20"/>
        </w:rPr>
        <w:t>ля возможного отклонения З</w:t>
      </w:r>
      <w:r w:rsidR="004F1329" w:rsidRPr="006F3214">
        <w:rPr>
          <w:sz w:val="20"/>
        </w:rPr>
        <w:t xml:space="preserve">аявки в соответствии с Разделом 1 «Анализ </w:t>
      </w:r>
      <w:r w:rsidR="00540F54" w:rsidRPr="006F3214">
        <w:rPr>
          <w:sz w:val="20"/>
        </w:rPr>
        <w:t>З</w:t>
      </w:r>
      <w:r w:rsidR="00985B91" w:rsidRPr="006F3214">
        <w:rPr>
          <w:sz w:val="20"/>
        </w:rPr>
        <w:t>аявки</w:t>
      </w:r>
      <w:r w:rsidR="004F1329" w:rsidRPr="006F3214">
        <w:rPr>
          <w:sz w:val="20"/>
        </w:rPr>
        <w:t xml:space="preserve"> на предмет соответствия </w:t>
      </w:r>
      <w:r w:rsidRPr="006F3214">
        <w:rPr>
          <w:sz w:val="20"/>
        </w:rPr>
        <w:t>Участн</w:t>
      </w:r>
      <w:r w:rsidR="004F1329" w:rsidRPr="006F3214">
        <w:rPr>
          <w:sz w:val="20"/>
        </w:rPr>
        <w:t xml:space="preserve">ика </w:t>
      </w:r>
      <w:r w:rsidR="00985B91" w:rsidRPr="006F3214">
        <w:rPr>
          <w:sz w:val="20"/>
        </w:rPr>
        <w:t xml:space="preserve">и </w:t>
      </w:r>
      <w:r w:rsidR="00540F54" w:rsidRPr="006F3214">
        <w:rPr>
          <w:sz w:val="20"/>
        </w:rPr>
        <w:t>состава З</w:t>
      </w:r>
      <w:r w:rsidR="004F1329" w:rsidRPr="006F3214">
        <w:rPr>
          <w:sz w:val="20"/>
        </w:rPr>
        <w:t>аяв</w:t>
      </w:r>
      <w:r w:rsidR="00985B91" w:rsidRPr="006F3214">
        <w:rPr>
          <w:sz w:val="20"/>
        </w:rPr>
        <w:t>ки</w:t>
      </w:r>
      <w:r w:rsidR="004F1329" w:rsidRPr="006F3214">
        <w:rPr>
          <w:sz w:val="20"/>
        </w:rPr>
        <w:t xml:space="preserve"> требованиям Документации» Приложения </w:t>
      </w:r>
      <w:r w:rsidR="005A0982" w:rsidRPr="006F3214">
        <w:rPr>
          <w:sz w:val="20"/>
        </w:rPr>
        <w:t xml:space="preserve">2 </w:t>
      </w:r>
      <w:r w:rsidR="004F1329" w:rsidRPr="006F3214">
        <w:rPr>
          <w:sz w:val="20"/>
        </w:rPr>
        <w:t xml:space="preserve">«Методика анализа и оценки </w:t>
      </w:r>
      <w:r w:rsidR="00D122D9" w:rsidRPr="006F3214">
        <w:rPr>
          <w:sz w:val="20"/>
        </w:rPr>
        <w:t>з</w:t>
      </w:r>
      <w:r w:rsidR="000F24EE" w:rsidRPr="006F3214">
        <w:rPr>
          <w:sz w:val="20"/>
        </w:rPr>
        <w:t xml:space="preserve">аявок </w:t>
      </w:r>
      <w:r w:rsidR="00D122D9" w:rsidRPr="006F3214">
        <w:rPr>
          <w:sz w:val="20"/>
        </w:rPr>
        <w:t xml:space="preserve">на участие в </w:t>
      </w:r>
      <w:r w:rsidR="00D122D9" w:rsidRPr="00AF3570">
        <w:rPr>
          <w:color w:val="000000" w:themeColor="text1"/>
          <w:sz w:val="20"/>
        </w:rPr>
        <w:t>маркетингов</w:t>
      </w:r>
      <w:r w:rsidR="00AF3570" w:rsidRPr="00AF3570">
        <w:rPr>
          <w:color w:val="000000" w:themeColor="text1"/>
          <w:sz w:val="20"/>
        </w:rPr>
        <w:t>ом</w:t>
      </w:r>
      <w:r w:rsidR="00D122D9" w:rsidRPr="00AF3570">
        <w:rPr>
          <w:color w:val="000000" w:themeColor="text1"/>
          <w:sz w:val="20"/>
        </w:rPr>
        <w:t xml:space="preserve"> исследовани</w:t>
      </w:r>
      <w:r w:rsidR="00AF3570" w:rsidRPr="00AF3570">
        <w:rPr>
          <w:color w:val="000000" w:themeColor="text1"/>
          <w:sz w:val="20"/>
        </w:rPr>
        <w:t>и</w:t>
      </w:r>
      <w:r w:rsidR="004F1329" w:rsidRPr="00AF3570">
        <w:rPr>
          <w:color w:val="000000" w:themeColor="text1"/>
          <w:sz w:val="20"/>
        </w:rPr>
        <w:t>»</w:t>
      </w:r>
      <w:r w:rsidR="00553A0B" w:rsidRPr="00AF3570">
        <w:rPr>
          <w:color w:val="000000" w:themeColor="text1"/>
          <w:sz w:val="20"/>
        </w:rPr>
        <w:t>:</w:t>
      </w:r>
      <w:bookmarkEnd w:id="58"/>
    </w:p>
    <w:p w:rsidR="00750463" w:rsidRPr="00750463" w:rsidRDefault="00750463" w:rsidP="00750463">
      <w:pPr>
        <w:pStyle w:val="aff8"/>
        <w:numPr>
          <w:ilvl w:val="3"/>
          <w:numId w:val="24"/>
        </w:numPr>
        <w:ind w:left="0" w:firstLine="0"/>
        <w:jc w:val="both"/>
        <w:rPr>
          <w:rFonts w:ascii="Times New Roman" w:hAnsi="Times New Roman"/>
          <w:b/>
          <w:color w:val="FF0000"/>
          <w:sz w:val="20"/>
          <w:szCs w:val="20"/>
        </w:rPr>
      </w:pPr>
      <w:bookmarkStart w:id="59" w:name="_Ref533496068"/>
      <w:bookmarkStart w:id="60" w:name="_Ref295127930"/>
      <w:r w:rsidRPr="00750463">
        <w:rPr>
          <w:rFonts w:ascii="Times New Roman" w:hAnsi="Times New Roman"/>
          <w:b/>
          <w:color w:val="FF0000"/>
          <w:sz w:val="20"/>
          <w:szCs w:val="20"/>
        </w:rPr>
        <w:t>Согласно постановлению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Участниками настоящего маркетингового исследования могут являться только субъекты малого и среднего предпринимательства.</w:t>
      </w:r>
    </w:p>
    <w:p w:rsidR="00657106" w:rsidRPr="00750463" w:rsidRDefault="00750463" w:rsidP="00657106">
      <w:pPr>
        <w:pStyle w:val="aff8"/>
        <w:numPr>
          <w:ilvl w:val="3"/>
          <w:numId w:val="24"/>
        </w:numPr>
        <w:ind w:left="709" w:hanging="709"/>
        <w:rPr>
          <w:rFonts w:ascii="Times New Roman" w:hAnsi="Times New Roman"/>
          <w:sz w:val="20"/>
          <w:szCs w:val="20"/>
        </w:rPr>
      </w:pPr>
      <w:r w:rsidRPr="00750463">
        <w:rPr>
          <w:rFonts w:ascii="Times New Roman" w:hAnsi="Times New Roman"/>
          <w:sz w:val="20"/>
          <w:szCs w:val="20"/>
        </w:rPr>
        <w:t>Другие о</w:t>
      </w:r>
      <w:r w:rsidR="00657106" w:rsidRPr="00750463">
        <w:rPr>
          <w:rFonts w:ascii="Times New Roman" w:hAnsi="Times New Roman"/>
          <w:sz w:val="20"/>
          <w:szCs w:val="20"/>
        </w:rPr>
        <w:t>бязательные требования к участникам</w:t>
      </w:r>
      <w:r>
        <w:rPr>
          <w:rFonts w:ascii="Times New Roman" w:hAnsi="Times New Roman"/>
          <w:sz w:val="20"/>
          <w:szCs w:val="20"/>
        </w:rPr>
        <w:t xml:space="preserve"> указаны в Информационной карте.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Обладание 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правоспособностью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в том числе специальной</w:t>
      </w:r>
      <w:r w:rsidR="00554547" w:rsidRPr="00AF3570">
        <w:rPr>
          <w:rStyle w:val="a7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554547" w:rsidRPr="00AF357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(при необходимости),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 дееспособностью</w:t>
      </w:r>
      <w:r w:rsidR="00115C69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для заключения и исполнения 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по итогам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, соответствие требованиям, устанавливаемым в соответствии с законодательством РФ к лицам, осуществляющим </w:t>
      </w:r>
      <w:r w:rsidR="0012081C" w:rsidRPr="006F3214">
        <w:rPr>
          <w:rFonts w:ascii="Times New Roman" w:eastAsia="Times New Roman" w:hAnsi="Times New Roman"/>
          <w:sz w:val="20"/>
          <w:szCs w:val="20"/>
          <w:lang w:eastAsia="ru-RU"/>
        </w:rPr>
        <w:t>выполнение работ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, являющихся предметом Маркетинговых исследований</w:t>
      </w:r>
      <w:r w:rsidR="00AC22A9" w:rsidRPr="006F3214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6F3214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6F3214">
        <w:rPr>
          <w:rFonts w:ascii="Times New Roman" w:hAnsi="Times New Roman"/>
          <w:sz w:val="20"/>
          <w:szCs w:val="20"/>
        </w:rPr>
        <w:t xml:space="preserve"> </w:t>
      </w:r>
    </w:p>
    <w:p w:rsidR="00855B88" w:rsidRPr="006F3214" w:rsidRDefault="000E6A9C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</w:t>
      </w:r>
      <w:r w:rsidR="00855B88" w:rsidRPr="006F3214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 xml:space="preserve">ика - </w:t>
      </w:r>
      <w:r w:rsidRPr="006F3214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6F3214">
        <w:rPr>
          <w:rFonts w:ascii="Times New Roman" w:hAnsi="Times New Roman"/>
          <w:sz w:val="20"/>
          <w:szCs w:val="20"/>
        </w:rPr>
        <w:t>лиц</w:t>
      </w:r>
      <w:r w:rsidRPr="006F3214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6F3214">
        <w:rPr>
          <w:rFonts w:ascii="Times New Roman" w:hAnsi="Times New Roman"/>
          <w:sz w:val="20"/>
          <w:szCs w:val="20"/>
        </w:rPr>
        <w:t>.</w:t>
      </w:r>
    </w:p>
    <w:p w:rsidR="00855B88" w:rsidRPr="006F3214" w:rsidRDefault="00DF4220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="00730553" w:rsidRPr="006F3214">
        <w:rPr>
          <w:rFonts w:ascii="Times New Roman" w:hAnsi="Times New Roman"/>
          <w:sz w:val="20"/>
          <w:szCs w:val="20"/>
        </w:rPr>
        <w:t>овых исследований</w:t>
      </w:r>
      <w:r w:rsidRPr="006F3214">
        <w:rPr>
          <w:rFonts w:ascii="Times New Roman" w:hAnsi="Times New Roman"/>
          <w:sz w:val="20"/>
          <w:szCs w:val="20"/>
        </w:rPr>
        <w:t>, включая н</w:t>
      </w:r>
      <w:r w:rsidR="00855B88" w:rsidRPr="006F3214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lastRenderedPageBreak/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6F3214">
        <w:rPr>
          <w:rFonts w:ascii="Times New Roman" w:hAnsi="Times New Roman"/>
          <w:sz w:val="20"/>
          <w:szCs w:val="20"/>
        </w:rPr>
        <w:t xml:space="preserve">25 </w:t>
      </w:r>
      <w:r w:rsidR="003241EA" w:rsidRPr="006F3214">
        <w:rPr>
          <w:rFonts w:ascii="Times New Roman" w:hAnsi="Times New Roman"/>
          <w:sz w:val="20"/>
          <w:szCs w:val="20"/>
        </w:rPr>
        <w:t xml:space="preserve">% </w:t>
      </w:r>
      <w:r w:rsidRPr="006F3214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6F3214">
        <w:rPr>
          <w:rFonts w:ascii="Times New Roman" w:hAnsi="Times New Roman"/>
          <w:sz w:val="20"/>
          <w:szCs w:val="20"/>
        </w:rPr>
        <w:t xml:space="preserve"> (</w:t>
      </w:r>
      <w:r w:rsidRPr="006F3214">
        <w:rPr>
          <w:rFonts w:ascii="Times New Roman" w:hAnsi="Times New Roman"/>
          <w:sz w:val="20"/>
          <w:szCs w:val="20"/>
        </w:rPr>
        <w:t>оказанием услуги</w:t>
      </w:r>
      <w:r w:rsidR="00F91C4D" w:rsidRPr="006F3214">
        <w:rPr>
          <w:rFonts w:ascii="Times New Roman" w:hAnsi="Times New Roman"/>
          <w:sz w:val="20"/>
          <w:szCs w:val="20"/>
        </w:rPr>
        <w:t>)</w:t>
      </w:r>
      <w:r w:rsidRPr="006F3214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6F3214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6F3214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6F3214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6F3214">
        <w:rPr>
          <w:rFonts w:ascii="Times New Roman" w:hAnsi="Times New Roman"/>
          <w:sz w:val="20"/>
          <w:szCs w:val="20"/>
        </w:rPr>
        <w:t>»</w:t>
      </w:r>
      <w:r w:rsidR="00F163A1" w:rsidRPr="006F3214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6F3214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6F3214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6F3214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6F3214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6F3214">
        <w:rPr>
          <w:rFonts w:ascii="Times New Roman" w:hAnsi="Times New Roman"/>
          <w:sz w:val="20"/>
          <w:szCs w:val="20"/>
        </w:rPr>
        <w:t>.</w:t>
      </w:r>
      <w:bookmarkEnd w:id="61"/>
    </w:p>
    <w:p w:rsidR="00AF550B" w:rsidRPr="006F3214" w:rsidRDefault="006E1814" w:rsidP="006F32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6F3214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ику</w:t>
      </w:r>
      <w:r w:rsidR="000E254D" w:rsidRPr="006F3214">
        <w:rPr>
          <w:rFonts w:ascii="Times New Roman" w:hAnsi="Times New Roman"/>
          <w:sz w:val="20"/>
          <w:szCs w:val="20"/>
        </w:rPr>
        <w:t xml:space="preserve"> </w:t>
      </w:r>
      <w:r w:rsidR="00B63689" w:rsidRPr="006F3214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6F3214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6F3214" w:rsidRDefault="006E1814" w:rsidP="006F3214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6F3214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6F3214">
        <w:rPr>
          <w:rFonts w:ascii="Times New Roman" w:hAnsi="Times New Roman"/>
          <w:sz w:val="20"/>
          <w:szCs w:val="20"/>
        </w:rPr>
        <w:t xml:space="preserve"> и в п. </w:t>
      </w:r>
      <w:r w:rsidR="00BE0AA1" w:rsidRPr="006F3214">
        <w:rPr>
          <w:rFonts w:ascii="Times New Roman" w:hAnsi="Times New Roman"/>
          <w:sz w:val="20"/>
          <w:szCs w:val="20"/>
        </w:rPr>
        <w:fldChar w:fldCharType="begin"/>
      </w:r>
      <w:r w:rsidR="00BE0AA1" w:rsidRPr="006F3214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6F3214">
        <w:rPr>
          <w:rFonts w:ascii="Times New Roman" w:hAnsi="Times New Roman"/>
          <w:sz w:val="20"/>
          <w:szCs w:val="20"/>
        </w:rPr>
      </w:r>
      <w:r w:rsidR="00BE0AA1" w:rsidRPr="006F3214">
        <w:rPr>
          <w:rFonts w:ascii="Times New Roman" w:hAnsi="Times New Roman"/>
          <w:sz w:val="20"/>
          <w:szCs w:val="20"/>
        </w:rPr>
        <w:fldChar w:fldCharType="separate"/>
      </w:r>
      <w:r w:rsidR="00BE0AA1" w:rsidRPr="006F3214">
        <w:rPr>
          <w:rFonts w:ascii="Times New Roman" w:hAnsi="Times New Roman"/>
          <w:sz w:val="20"/>
          <w:szCs w:val="20"/>
        </w:rPr>
        <w:t>4.3.3</w:t>
      </w:r>
      <w:r w:rsidR="00BE0AA1" w:rsidRPr="006F3214">
        <w:rPr>
          <w:rFonts w:ascii="Times New Roman" w:hAnsi="Times New Roman"/>
          <w:sz w:val="20"/>
          <w:szCs w:val="20"/>
        </w:rPr>
        <w:fldChar w:fldCharType="end"/>
      </w:r>
      <w:r w:rsidR="00BE0AA1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Информационной карты</w:t>
      </w:r>
      <w:r w:rsidRPr="006F3214">
        <w:rPr>
          <w:rFonts w:ascii="Times New Roman" w:hAnsi="Times New Roman"/>
          <w:sz w:val="20"/>
          <w:szCs w:val="20"/>
        </w:rPr>
        <w:t xml:space="preserve">, </w:t>
      </w:r>
      <w:r w:rsidR="00343710" w:rsidRPr="006F3214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6F3214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6F3214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 w:rsidRPr="006F3214">
        <w:rPr>
          <w:rFonts w:ascii="Times New Roman" w:hAnsi="Times New Roman"/>
          <w:sz w:val="20"/>
          <w:szCs w:val="20"/>
        </w:rPr>
        <w:t xml:space="preserve"> </w:t>
      </w:r>
      <w:r w:rsidR="00343710" w:rsidRPr="006F3214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6F3214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6F3214" w:rsidRDefault="002A2DEB" w:rsidP="006F3214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Д</w:t>
      </w:r>
      <w:r w:rsidR="00855B88" w:rsidRPr="006F3214">
        <w:rPr>
          <w:rFonts w:ascii="Times New Roman" w:hAnsi="Times New Roman"/>
          <w:sz w:val="20"/>
          <w:szCs w:val="20"/>
        </w:rPr>
        <w:t>окумент</w:t>
      </w:r>
      <w:r w:rsidRPr="006F3214">
        <w:rPr>
          <w:rFonts w:ascii="Times New Roman" w:hAnsi="Times New Roman"/>
          <w:sz w:val="20"/>
          <w:szCs w:val="20"/>
        </w:rPr>
        <w:t>ы</w:t>
      </w:r>
      <w:r w:rsidR="00855B88" w:rsidRPr="006F3214">
        <w:rPr>
          <w:rFonts w:ascii="Times New Roman" w:hAnsi="Times New Roman"/>
          <w:sz w:val="20"/>
          <w:szCs w:val="20"/>
        </w:rPr>
        <w:t xml:space="preserve">, </w:t>
      </w:r>
      <w:r w:rsidR="006577D0" w:rsidRPr="006F3214">
        <w:rPr>
          <w:rFonts w:ascii="Times New Roman" w:hAnsi="Times New Roman"/>
          <w:sz w:val="20"/>
          <w:szCs w:val="20"/>
        </w:rPr>
        <w:t>предоставляемы</w:t>
      </w:r>
      <w:r w:rsidRPr="006F3214">
        <w:rPr>
          <w:rFonts w:ascii="Times New Roman" w:hAnsi="Times New Roman"/>
          <w:sz w:val="20"/>
          <w:szCs w:val="20"/>
        </w:rPr>
        <w:t>е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A491C" w:rsidRPr="006F3214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6F3214">
        <w:rPr>
          <w:rFonts w:ascii="Times New Roman" w:hAnsi="Times New Roman"/>
          <w:sz w:val="20"/>
          <w:szCs w:val="20"/>
        </w:rPr>
        <w:t>в подтверждение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6577D0" w:rsidRPr="006F3214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6F3214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6F3214">
        <w:rPr>
          <w:rFonts w:ascii="Times New Roman" w:hAnsi="Times New Roman"/>
          <w:sz w:val="20"/>
          <w:szCs w:val="20"/>
        </w:rPr>
        <w:t>,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6F3214">
        <w:rPr>
          <w:rFonts w:ascii="Times New Roman" w:hAnsi="Times New Roman"/>
          <w:sz w:val="20"/>
          <w:szCs w:val="20"/>
        </w:rPr>
        <w:t xml:space="preserve"> в </w:t>
      </w:r>
      <w:r w:rsidR="007A6755" w:rsidRPr="006F3214">
        <w:rPr>
          <w:rFonts w:ascii="Times New Roman" w:hAnsi="Times New Roman"/>
          <w:sz w:val="20"/>
          <w:szCs w:val="20"/>
        </w:rPr>
        <w:t>п.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318A3" w:rsidRPr="006F3214">
        <w:rPr>
          <w:rFonts w:ascii="Times New Roman" w:hAnsi="Times New Roman"/>
          <w:sz w:val="20"/>
          <w:szCs w:val="20"/>
        </w:rPr>
        <w:fldChar w:fldCharType="begin"/>
      </w:r>
      <w:r w:rsidR="002318A3" w:rsidRPr="006F3214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6F3214">
        <w:rPr>
          <w:rFonts w:ascii="Times New Roman" w:hAnsi="Times New Roman"/>
          <w:sz w:val="20"/>
          <w:szCs w:val="20"/>
        </w:rPr>
      </w:r>
      <w:r w:rsidR="002318A3" w:rsidRPr="006F3214">
        <w:rPr>
          <w:rFonts w:ascii="Times New Roman" w:hAnsi="Times New Roman"/>
          <w:sz w:val="20"/>
          <w:szCs w:val="20"/>
        </w:rPr>
        <w:fldChar w:fldCharType="separate"/>
      </w:r>
      <w:r w:rsidR="006079EF" w:rsidRPr="006F3214">
        <w:rPr>
          <w:rFonts w:ascii="Times New Roman" w:hAnsi="Times New Roman"/>
          <w:sz w:val="20"/>
          <w:szCs w:val="20"/>
        </w:rPr>
        <w:t>3.4</w:t>
      </w:r>
      <w:r w:rsidR="002318A3" w:rsidRPr="006F3214">
        <w:rPr>
          <w:rFonts w:ascii="Times New Roman" w:hAnsi="Times New Roman"/>
          <w:sz w:val="20"/>
          <w:szCs w:val="20"/>
        </w:rPr>
        <w:fldChar w:fldCharType="end"/>
      </w:r>
      <w:r w:rsidR="002318A3" w:rsidRPr="006F3214">
        <w:rPr>
          <w:rFonts w:ascii="Times New Roman" w:hAnsi="Times New Roman"/>
          <w:sz w:val="20"/>
          <w:szCs w:val="20"/>
        </w:rPr>
        <w:t xml:space="preserve"> </w:t>
      </w:r>
      <w:r w:rsidR="00855B88" w:rsidRPr="006F3214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6F3214" w:rsidRDefault="00DD4BAD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6F3214" w:rsidRDefault="0094161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632680"/>
      <w:bookmarkStart w:id="74" w:name="_Toc255048929"/>
      <w:bookmarkStart w:id="75" w:name="_Toc255048969"/>
      <w:r w:rsidRPr="006F3214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6F3214">
        <w:rPr>
          <w:b/>
          <w:sz w:val="20"/>
          <w:szCs w:val="20"/>
          <w:lang w:val="ru-RU"/>
        </w:rPr>
        <w:t>М</w:t>
      </w:r>
      <w:r w:rsidR="00FC493A" w:rsidRPr="006F3214">
        <w:rPr>
          <w:b/>
          <w:sz w:val="20"/>
          <w:szCs w:val="20"/>
          <w:lang w:val="ru-RU"/>
        </w:rPr>
        <w:t>аркетингов</w:t>
      </w:r>
      <w:r w:rsidR="00AF3570">
        <w:rPr>
          <w:b/>
          <w:sz w:val="20"/>
          <w:szCs w:val="20"/>
          <w:lang w:val="ru-RU"/>
        </w:rPr>
        <w:t>ого</w:t>
      </w:r>
      <w:r w:rsidR="00FC493A" w:rsidRPr="006F3214">
        <w:rPr>
          <w:b/>
          <w:sz w:val="20"/>
          <w:szCs w:val="20"/>
          <w:lang w:val="ru-RU"/>
        </w:rPr>
        <w:t xml:space="preserve"> исследовани</w:t>
      </w:r>
      <w:bookmarkEnd w:id="72"/>
      <w:r w:rsidR="00AF3570">
        <w:rPr>
          <w:b/>
          <w:sz w:val="20"/>
          <w:szCs w:val="20"/>
          <w:lang w:val="ru-RU"/>
        </w:rPr>
        <w:t>я</w:t>
      </w:r>
      <w:r w:rsidR="002360F5" w:rsidRPr="006F3214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6F3214" w:rsidRDefault="00020007" w:rsidP="006F3214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Заказчик</w:t>
      </w:r>
      <w:r w:rsidR="002360F5" w:rsidRPr="006F3214">
        <w:rPr>
          <w:sz w:val="20"/>
        </w:rPr>
        <w:t>,</w:t>
      </w:r>
      <w:r w:rsidR="0094161A" w:rsidRPr="006F3214">
        <w:rPr>
          <w:sz w:val="20"/>
        </w:rPr>
        <w:t xml:space="preserve"> </w:t>
      </w:r>
      <w:r w:rsidR="002360F5" w:rsidRPr="006F3214">
        <w:rPr>
          <w:sz w:val="20"/>
        </w:rPr>
        <w:t xml:space="preserve">Организатор </w:t>
      </w:r>
      <w:r w:rsidR="0094161A" w:rsidRPr="006F3214">
        <w:rPr>
          <w:sz w:val="20"/>
        </w:rPr>
        <w:t xml:space="preserve">вправе отказаться от проведения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0E6A9C" w:rsidRPr="006F3214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6F3214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6F3214">
        <w:rPr>
          <w:sz w:val="20"/>
        </w:rPr>
        <w:t>Участн</w:t>
      </w:r>
      <w:r w:rsidR="00195DAA" w:rsidRPr="006F3214">
        <w:rPr>
          <w:sz w:val="20"/>
        </w:rPr>
        <w:t>иками</w:t>
      </w:r>
      <w:r w:rsidR="0094161A" w:rsidRPr="006F3214">
        <w:rPr>
          <w:sz w:val="20"/>
        </w:rPr>
        <w:t xml:space="preserve">, а также завершить процедуру </w:t>
      </w:r>
      <w:r w:rsidR="00AF3570">
        <w:rPr>
          <w:sz w:val="20"/>
        </w:rPr>
        <w:t>Маркетингового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 xml:space="preserve"> без заключения договора по </w:t>
      </w:r>
      <w:r w:rsidR="00C85A8C" w:rsidRPr="006F3214">
        <w:rPr>
          <w:sz w:val="20"/>
        </w:rPr>
        <w:t>их</w:t>
      </w:r>
      <w:r w:rsidR="0094161A" w:rsidRPr="006F3214">
        <w:rPr>
          <w:sz w:val="20"/>
        </w:rPr>
        <w:t xml:space="preserve"> результатам</w:t>
      </w:r>
      <w:r w:rsidR="00195DAA" w:rsidRPr="006F3214">
        <w:rPr>
          <w:sz w:val="20"/>
        </w:rPr>
        <w:t xml:space="preserve">. </w:t>
      </w:r>
    </w:p>
    <w:p w:rsidR="0094161A" w:rsidRPr="006F3214" w:rsidRDefault="00B30B8B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195DAA" w:rsidRPr="006F3214">
        <w:rPr>
          <w:sz w:val="20"/>
        </w:rPr>
        <w:t>П</w:t>
      </w:r>
      <w:r w:rsidR="0094161A" w:rsidRPr="006F3214">
        <w:rPr>
          <w:sz w:val="20"/>
        </w:rPr>
        <w:t xml:space="preserve">ри этом </w:t>
      </w:r>
      <w:r w:rsidR="00A0353C" w:rsidRPr="006F3214">
        <w:rPr>
          <w:sz w:val="20"/>
        </w:rPr>
        <w:t>Организатор</w:t>
      </w:r>
      <w:r w:rsidR="00020007" w:rsidRPr="006F3214">
        <w:rPr>
          <w:sz w:val="20"/>
        </w:rPr>
        <w:t>, Заказчик</w:t>
      </w:r>
      <w:r w:rsidR="0094161A" w:rsidRPr="006F3214">
        <w:rPr>
          <w:sz w:val="20"/>
        </w:rPr>
        <w:t xml:space="preserve"> не возмещает </w:t>
      </w:r>
      <w:r w:rsidR="00EB16FD" w:rsidRPr="006F3214">
        <w:rPr>
          <w:sz w:val="20"/>
        </w:rPr>
        <w:t>Участн</w:t>
      </w:r>
      <w:r w:rsidR="00DD5C61" w:rsidRPr="006F3214">
        <w:rPr>
          <w:sz w:val="20"/>
        </w:rPr>
        <w:t>икам</w:t>
      </w:r>
      <w:r w:rsidR="00C440F2" w:rsidRPr="006F3214">
        <w:rPr>
          <w:sz w:val="20"/>
        </w:rPr>
        <w:t xml:space="preserve"> </w:t>
      </w:r>
      <w:r w:rsidR="0094161A" w:rsidRPr="006F3214">
        <w:rPr>
          <w:sz w:val="20"/>
        </w:rPr>
        <w:t>расходы, понесенные им</w:t>
      </w:r>
      <w:r w:rsidR="00FC493A" w:rsidRPr="006F3214">
        <w:rPr>
          <w:sz w:val="20"/>
        </w:rPr>
        <w:t>и</w:t>
      </w:r>
      <w:r w:rsidR="0094161A" w:rsidRPr="006F3214">
        <w:rPr>
          <w:sz w:val="20"/>
        </w:rPr>
        <w:t xml:space="preserve"> в связи с участием в процедур</w:t>
      </w:r>
      <w:r w:rsidRPr="006F3214">
        <w:rPr>
          <w:sz w:val="20"/>
        </w:rPr>
        <w:t>е</w:t>
      </w:r>
      <w:r w:rsidR="0094161A"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>.</w:t>
      </w:r>
    </w:p>
    <w:p w:rsidR="00B46873" w:rsidRPr="006F3214" w:rsidRDefault="000074AA" w:rsidP="006F3214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6F3214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6F3214">
        <w:rPr>
          <w:rFonts w:ascii="Times New Roman" w:hAnsi="Times New Roman"/>
          <w:sz w:val="20"/>
          <w:szCs w:val="20"/>
        </w:rPr>
        <w:t xml:space="preserve"> 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6F3214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6F3214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6F3214" w:rsidRDefault="00E34646" w:rsidP="006F3214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632681"/>
      <w:r w:rsidRPr="006F3214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6F3214">
        <w:rPr>
          <w:b/>
          <w:sz w:val="20"/>
          <w:szCs w:val="20"/>
          <w:lang w:val="ru-RU"/>
        </w:rPr>
        <w:t>условия</w:t>
      </w:r>
      <w:bookmarkEnd w:id="82"/>
    </w:p>
    <w:p w:rsidR="00C87321" w:rsidRPr="006F3214" w:rsidRDefault="00C87321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6F3214" w:rsidRDefault="00A0353C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</w:t>
      </w:r>
      <w:r w:rsidR="00553A0B" w:rsidRPr="006F3214">
        <w:rPr>
          <w:sz w:val="20"/>
        </w:rPr>
        <w:t xml:space="preserve"> вправе на любом этапе закупки проверить соответствие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553A0B" w:rsidRPr="006F3214">
        <w:rPr>
          <w:sz w:val="20"/>
        </w:rPr>
        <w:t>ов</w:t>
      </w:r>
      <w:r w:rsidR="00A048CF" w:rsidRPr="006F3214">
        <w:rPr>
          <w:sz w:val="20"/>
        </w:rPr>
        <w:t xml:space="preserve"> (привлекаемых субподрядчиков/соисполнителей)</w:t>
      </w:r>
      <w:r w:rsidR="00553A0B" w:rsidRPr="006F3214">
        <w:rPr>
          <w:sz w:val="20"/>
        </w:rPr>
        <w:t xml:space="preserve"> </w:t>
      </w:r>
      <w:r w:rsidR="004B3CE1" w:rsidRPr="006F3214">
        <w:rPr>
          <w:sz w:val="20"/>
        </w:rPr>
        <w:t>требованиям, установленным в Д</w:t>
      </w:r>
      <w:r w:rsidR="00553A0B" w:rsidRPr="006F3214">
        <w:rPr>
          <w:sz w:val="20"/>
        </w:rPr>
        <w:t xml:space="preserve">окументации, </w:t>
      </w:r>
      <w:r w:rsidR="00DF1B0D" w:rsidRPr="006F3214">
        <w:rPr>
          <w:sz w:val="20"/>
        </w:rPr>
        <w:t>достовернос</w:t>
      </w:r>
      <w:r w:rsidR="005C2EB9" w:rsidRPr="006F3214">
        <w:rPr>
          <w:sz w:val="20"/>
        </w:rPr>
        <w:t>ть сведений, предоставленных в З</w:t>
      </w:r>
      <w:r w:rsidR="00DF1B0D" w:rsidRPr="006F3214">
        <w:rPr>
          <w:sz w:val="20"/>
        </w:rPr>
        <w:t xml:space="preserve">аявке </w:t>
      </w:r>
      <w:r w:rsidR="00EB16FD" w:rsidRPr="006F3214">
        <w:rPr>
          <w:sz w:val="20"/>
        </w:rPr>
        <w:t>Участн</w:t>
      </w:r>
      <w:r w:rsidR="00DF1B0D" w:rsidRPr="006F3214">
        <w:rPr>
          <w:sz w:val="20"/>
        </w:rPr>
        <w:t>ика.</w:t>
      </w:r>
    </w:p>
    <w:p w:rsidR="007F2299" w:rsidRPr="006F3214" w:rsidRDefault="00235425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</w:t>
      </w:r>
      <w:r w:rsidR="007F2299" w:rsidRPr="006F3214">
        <w:rPr>
          <w:sz w:val="20"/>
        </w:rPr>
        <w:t>выявлени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недостоверных сведений в </w:t>
      </w:r>
      <w:r w:rsidRPr="006F3214">
        <w:rPr>
          <w:sz w:val="20"/>
        </w:rPr>
        <w:t xml:space="preserve">поданной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иком Заявке, несоответстви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Pr="006F3214">
        <w:rPr>
          <w:sz w:val="20"/>
        </w:rPr>
        <w:t xml:space="preserve"> </w:t>
      </w:r>
      <w:r w:rsidR="00A048CF" w:rsidRPr="006F3214">
        <w:rPr>
          <w:sz w:val="20"/>
        </w:rPr>
        <w:t xml:space="preserve">(привлекаемых субподрядчиков/соисполнителей) </w:t>
      </w:r>
      <w:r w:rsidRPr="006F3214">
        <w:rPr>
          <w:sz w:val="20"/>
        </w:rPr>
        <w:t xml:space="preserve">требованиям 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</w:t>
      </w:r>
      <w:r w:rsidR="00A048CF" w:rsidRPr="006F3214">
        <w:rPr>
          <w:sz w:val="20"/>
        </w:rPr>
        <w:t xml:space="preserve"> (привлекаемы</w:t>
      </w:r>
      <w:r w:rsidR="0064618A" w:rsidRPr="006F3214">
        <w:rPr>
          <w:sz w:val="20"/>
        </w:rPr>
        <w:t>м</w:t>
      </w:r>
      <w:r w:rsidR="00A048CF" w:rsidRPr="006F3214">
        <w:rPr>
          <w:sz w:val="20"/>
        </w:rPr>
        <w:t xml:space="preserve"> субподрядчик</w:t>
      </w:r>
      <w:r w:rsidR="0064618A" w:rsidRPr="006F3214">
        <w:rPr>
          <w:sz w:val="20"/>
        </w:rPr>
        <w:t>ам</w:t>
      </w:r>
      <w:r w:rsidR="00A048CF" w:rsidRPr="006F3214">
        <w:rPr>
          <w:sz w:val="20"/>
        </w:rPr>
        <w:t>/соисполнител</w:t>
      </w:r>
      <w:r w:rsidR="0064618A" w:rsidRPr="006F3214">
        <w:rPr>
          <w:sz w:val="20"/>
        </w:rPr>
        <w:t>ям</w:t>
      </w:r>
      <w:r w:rsidR="00A048CF" w:rsidRPr="006F3214">
        <w:rPr>
          <w:sz w:val="20"/>
        </w:rPr>
        <w:t>)</w:t>
      </w:r>
      <w:r w:rsidRPr="006F3214">
        <w:rPr>
          <w:sz w:val="20"/>
        </w:rPr>
        <w:t>, установленным Документацией</w:t>
      </w:r>
      <w:r w:rsidR="007F2299" w:rsidRPr="006F3214">
        <w:rPr>
          <w:sz w:val="20"/>
        </w:rPr>
        <w:t>,</w:t>
      </w:r>
      <w:r w:rsidRPr="006F3214">
        <w:rPr>
          <w:sz w:val="20"/>
        </w:rPr>
        <w:t xml:space="preserve"> а также в иных предусмотренных Документацией случаях </w:t>
      </w:r>
      <w:r w:rsidR="00C85A8C" w:rsidRPr="006F3214">
        <w:rPr>
          <w:sz w:val="20"/>
        </w:rPr>
        <w:t>(</w:t>
      </w:r>
      <w:r w:rsidR="00BE50D2" w:rsidRPr="006F3214">
        <w:rPr>
          <w:sz w:val="20"/>
        </w:rPr>
        <w:t>основания</w:t>
      </w:r>
      <w:r w:rsidR="00C85A8C" w:rsidRPr="006F3214">
        <w:rPr>
          <w:sz w:val="20"/>
        </w:rPr>
        <w:t>х)</w:t>
      </w:r>
      <w:r w:rsidR="00BE50D2" w:rsidRPr="006F3214">
        <w:rPr>
          <w:sz w:val="20"/>
        </w:rPr>
        <w:t xml:space="preserve"> </w:t>
      </w:r>
      <w:r w:rsidR="007F2299" w:rsidRPr="006F3214">
        <w:rPr>
          <w:sz w:val="20"/>
        </w:rPr>
        <w:t xml:space="preserve">Комиссия вправе отклонить Заявку такого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="00855B88" w:rsidRPr="006F3214">
        <w:rPr>
          <w:sz w:val="20"/>
        </w:rPr>
        <w:t>.</w:t>
      </w:r>
    </w:p>
    <w:p w:rsidR="009B024D" w:rsidRPr="00AF3570" w:rsidRDefault="009B024D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85516"/>
      <w:r w:rsidRPr="00AF3570">
        <w:rPr>
          <w:sz w:val="20"/>
        </w:rPr>
        <w:t xml:space="preserve">Привлекаемые </w:t>
      </w:r>
      <w:r w:rsidR="00EB16FD" w:rsidRPr="00AF3570">
        <w:rPr>
          <w:sz w:val="20"/>
        </w:rPr>
        <w:t>Участн</w:t>
      </w:r>
      <w:r w:rsidRPr="00AF3570">
        <w:rPr>
          <w:sz w:val="20"/>
        </w:rPr>
        <w:t xml:space="preserve">иком субподрядчики (соисполнители) должны соответствовать требованиям, указанным в </w:t>
      </w:r>
      <w:r w:rsidR="007A6755" w:rsidRPr="00AF3570">
        <w:rPr>
          <w:sz w:val="20"/>
        </w:rPr>
        <w:t>п.п.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_Ref535919614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1.3.1.2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 -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_Ref533693719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>,</w:t>
      </w:r>
      <w:r w:rsidRPr="00AF3570">
        <w:rPr>
          <w:sz w:val="20"/>
        </w:rPr>
        <w:t xml:space="preserve"> </w:t>
      </w:r>
      <w:r w:rsidR="002318A3" w:rsidRPr="00AF3570">
        <w:rPr>
          <w:sz w:val="20"/>
        </w:rPr>
        <w:fldChar w:fldCharType="begin"/>
      </w:r>
      <w:r w:rsidR="002318A3" w:rsidRPr="00AF3570">
        <w:rPr>
          <w:sz w:val="20"/>
        </w:rPr>
        <w:instrText xml:space="preserve"> REF _Ref533496080 \r \h </w:instrText>
      </w:r>
      <w:r w:rsidR="00B85360" w:rsidRPr="00AF3570">
        <w:rPr>
          <w:sz w:val="20"/>
        </w:rPr>
        <w:instrText xml:space="preserve"> \* MERGEFORMAT </w:instrText>
      </w:r>
      <w:r w:rsidR="002318A3" w:rsidRPr="00AF3570">
        <w:rPr>
          <w:sz w:val="20"/>
        </w:rPr>
      </w:r>
      <w:r w:rsidR="002318A3" w:rsidRPr="00AF3570">
        <w:rPr>
          <w:sz w:val="20"/>
        </w:rPr>
        <w:fldChar w:fldCharType="separate"/>
      </w:r>
      <w:r w:rsidR="006079EF" w:rsidRPr="00AF3570">
        <w:rPr>
          <w:sz w:val="20"/>
        </w:rPr>
        <w:t>1.3.2</w:t>
      </w:r>
      <w:r w:rsidR="002318A3" w:rsidRPr="00AF3570">
        <w:rPr>
          <w:sz w:val="20"/>
        </w:rPr>
        <w:fldChar w:fldCharType="end"/>
      </w:r>
      <w:r w:rsidRPr="00AF3570">
        <w:rPr>
          <w:sz w:val="20"/>
        </w:rPr>
        <w:t xml:space="preserve">,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_Ref535919729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3.4.8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, </w:t>
      </w:r>
      <w:r w:rsidRPr="00AF3570">
        <w:rPr>
          <w:sz w:val="20"/>
        </w:rPr>
        <w:t xml:space="preserve">а также иным требованиям, указанным в </w:t>
      </w:r>
      <w:r w:rsidR="007A6755" w:rsidRPr="00AF3570">
        <w:rPr>
          <w:sz w:val="20"/>
        </w:rPr>
        <w:t>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_Ref533696214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4.3.2</w:t>
      </w:r>
      <w:r w:rsidR="000E6A9C" w:rsidRPr="00AF3570">
        <w:rPr>
          <w:sz w:val="20"/>
        </w:rPr>
        <w:fldChar w:fldCharType="end"/>
      </w:r>
      <w:r w:rsidR="00110D1C" w:rsidRPr="00AF3570">
        <w:rPr>
          <w:sz w:val="20"/>
        </w:rPr>
        <w:t xml:space="preserve"> </w:t>
      </w:r>
      <w:r w:rsidRPr="00AF3570">
        <w:rPr>
          <w:sz w:val="20"/>
        </w:rPr>
        <w:t>в отношении субподрядчиков (соисполнителей).</w:t>
      </w:r>
      <w:bookmarkEnd w:id="83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6F3214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5E073E">
        <w:rPr>
          <w:sz w:val="20"/>
        </w:rPr>
        <w:t xml:space="preserve"> о маркетинговых исследованиях в электронной форме (заказ, запрос в бумажном форме). </w:t>
      </w:r>
      <w:r w:rsidRPr="006F3214">
        <w:rPr>
          <w:sz w:val="20"/>
        </w:rPr>
        <w:t>Такие изменения размещаются</w:t>
      </w:r>
      <w:hyperlink r:id="rId14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ных ресурсах, предусмотренных п</w:t>
      </w:r>
      <w:r w:rsidR="003241EA" w:rsidRPr="006F3214">
        <w:rPr>
          <w:sz w:val="20"/>
        </w:rPr>
        <w:t xml:space="preserve">. </w:t>
      </w:r>
      <w:r w:rsidR="000E6A9C" w:rsidRPr="006F3214">
        <w:rPr>
          <w:sz w:val="20"/>
        </w:rPr>
        <w:fldChar w:fldCharType="begin"/>
      </w:r>
      <w:r w:rsidR="000E6A9C" w:rsidRPr="006F3214">
        <w:rPr>
          <w:sz w:val="20"/>
        </w:rPr>
        <w:instrText xml:space="preserve"> REF _Ref535919252 \r \h </w:instrText>
      </w:r>
      <w:r w:rsidR="00B85360" w:rsidRPr="006F3214">
        <w:rPr>
          <w:sz w:val="20"/>
        </w:rPr>
        <w:instrText xml:space="preserve"> \* MERGEFORMAT </w:instrText>
      </w:r>
      <w:r w:rsidR="000E6A9C" w:rsidRPr="006F3214">
        <w:rPr>
          <w:sz w:val="20"/>
        </w:rPr>
      </w:r>
      <w:r w:rsidR="000E6A9C" w:rsidRPr="006F3214">
        <w:rPr>
          <w:sz w:val="20"/>
        </w:rPr>
        <w:fldChar w:fldCharType="separate"/>
      </w:r>
      <w:r w:rsidR="000E6A9C" w:rsidRPr="006F3214">
        <w:rPr>
          <w:sz w:val="20"/>
        </w:rPr>
        <w:t>4.1.2</w:t>
      </w:r>
      <w:r w:rsidR="000E6A9C" w:rsidRPr="006F3214">
        <w:rPr>
          <w:sz w:val="20"/>
        </w:rPr>
        <w:fldChar w:fldCharType="end"/>
      </w:r>
      <w:r w:rsidR="000E6A9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Pr="006F3214">
        <w:rPr>
          <w:sz w:val="20"/>
        </w:rPr>
        <w:t xml:space="preserve"> не позднее 3 дней со дня принятия решения о внесении указанных изменений.</w:t>
      </w:r>
      <w:bookmarkEnd w:id="84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6F3214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срок их подачи и соответственно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6F3214">
        <w:rPr>
          <w:sz w:val="20"/>
        </w:rPr>
        <w:t xml:space="preserve">изменяется </w:t>
      </w:r>
      <w:r w:rsidRPr="006F3214">
        <w:rPr>
          <w:sz w:val="20"/>
        </w:rPr>
        <w:t xml:space="preserve">соответственно на срок продления их подачи. Уведомление об изменении сроков </w:t>
      </w:r>
      <w:r w:rsidRPr="006F3214">
        <w:rPr>
          <w:sz w:val="20"/>
        </w:rPr>
        <w:lastRenderedPageBreak/>
        <w:t xml:space="preserve">размещается </w:t>
      </w:r>
      <w:hyperlink r:id="rId15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765FDF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6F3214">
        <w:rPr>
          <w:sz w:val="20"/>
        </w:rPr>
        <w:t xml:space="preserve">В любое время до подведения итогов </w:t>
      </w:r>
      <w:r w:rsidR="00EB16FD" w:rsidRPr="006F3214">
        <w:rPr>
          <w:sz w:val="20"/>
        </w:rPr>
        <w:t>Маркетингов</w:t>
      </w:r>
      <w:r w:rsidR="00D27446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8A128D" w:rsidRPr="006F3214">
        <w:rPr>
          <w:sz w:val="20"/>
        </w:rPr>
        <w:t>исследовани</w:t>
      </w:r>
      <w:r w:rsidR="00D27446">
        <w:rPr>
          <w:sz w:val="20"/>
        </w:rPr>
        <w:t>я</w:t>
      </w:r>
      <w:r w:rsidRPr="006F3214">
        <w:rPr>
          <w:sz w:val="20"/>
        </w:rPr>
        <w:t xml:space="preserve">, Организатор вправе изменить дату рассмотрения предложений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F43518" w:rsidRPr="006F3214" w:rsidRDefault="00F43518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_Ref535919852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4.5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9A20B5" w:rsidRPr="006F3214" w:rsidRDefault="009A20B5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F97EF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536632682"/>
      <w:r w:rsidRPr="006F3214">
        <w:rPr>
          <w:caps/>
          <w:sz w:val="20"/>
        </w:rPr>
        <w:t>последовательность проведения маркетингов</w:t>
      </w:r>
      <w:r w:rsidR="00D27446">
        <w:rPr>
          <w:caps/>
          <w:sz w:val="20"/>
        </w:rPr>
        <w:t>ОГО</w:t>
      </w:r>
      <w:r w:rsidRPr="006F3214">
        <w:rPr>
          <w:caps/>
          <w:sz w:val="20"/>
        </w:rPr>
        <w:t xml:space="preserve"> исследовани</w:t>
      </w:r>
      <w:bookmarkEnd w:id="87"/>
      <w:r w:rsidR="00D27446">
        <w:rPr>
          <w:caps/>
          <w:sz w:val="20"/>
        </w:rPr>
        <w:t>Я</w:t>
      </w:r>
    </w:p>
    <w:p w:rsidR="002E5BDC" w:rsidRPr="006F3214" w:rsidRDefault="002E5BDC" w:rsidP="006F3214">
      <w:pPr>
        <w:pStyle w:val="2e"/>
        <w:tabs>
          <w:tab w:val="left" w:pos="709"/>
        </w:tabs>
        <w:spacing w:after="0"/>
        <w:ind w:left="0"/>
      </w:pPr>
    </w:p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536632683"/>
      <w:r w:rsidRPr="006F3214">
        <w:rPr>
          <w:b/>
          <w:sz w:val="20"/>
          <w:szCs w:val="20"/>
          <w:lang w:val="ru-RU"/>
        </w:rPr>
        <w:t>Маркетингов</w:t>
      </w:r>
      <w:r w:rsidR="00AC21F1">
        <w:rPr>
          <w:b/>
          <w:sz w:val="20"/>
          <w:szCs w:val="20"/>
          <w:lang w:val="ru-RU"/>
        </w:rPr>
        <w:t>о</w:t>
      </w:r>
      <w:r w:rsidRPr="006F3214">
        <w:rPr>
          <w:b/>
          <w:sz w:val="20"/>
          <w:szCs w:val="20"/>
          <w:lang w:val="ru-RU"/>
        </w:rPr>
        <w:t>е исследовани</w:t>
      </w:r>
      <w:r w:rsidR="00AC21F1">
        <w:rPr>
          <w:b/>
          <w:sz w:val="20"/>
          <w:szCs w:val="20"/>
          <w:lang w:val="ru-RU"/>
        </w:rPr>
        <w:t>е проводи</w:t>
      </w:r>
      <w:r w:rsidRPr="006F3214">
        <w:rPr>
          <w:b/>
          <w:sz w:val="20"/>
          <w:szCs w:val="20"/>
          <w:lang w:val="ru-RU"/>
        </w:rPr>
        <w:t>тся в следующей последовательности:</w:t>
      </w:r>
      <w:bookmarkEnd w:id="88"/>
    </w:p>
    <w:p w:rsidR="00ED09F0" w:rsidRPr="006F3214" w:rsidRDefault="00ED09F0" w:rsidP="006F3214"/>
    <w:p w:rsidR="00F97EFA" w:rsidRPr="006F3214" w:rsidRDefault="00D5378B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ом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и</w:t>
      </w:r>
      <w:r w:rsidR="001C7F97" w:rsidRPr="006F3214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прием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6F3214">
        <w:rPr>
          <w:rFonts w:ascii="Times New Roman" w:hAnsi="Times New Roman"/>
          <w:sz w:val="20"/>
          <w:szCs w:val="20"/>
        </w:rPr>
        <w:t xml:space="preserve">Комиссии </w:t>
      </w:r>
      <w:r w:rsidRPr="006F3214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Pr="006F3214">
        <w:rPr>
          <w:rFonts w:ascii="Times New Roman" w:hAnsi="Times New Roman"/>
          <w:sz w:val="20"/>
          <w:szCs w:val="20"/>
        </w:rPr>
        <w:t>ов</w:t>
      </w:r>
      <w:r w:rsidR="00AC21F1">
        <w:rPr>
          <w:rFonts w:ascii="Times New Roman" w:hAnsi="Times New Roman"/>
          <w:sz w:val="20"/>
          <w:szCs w:val="20"/>
        </w:rPr>
        <w:t>ого</w:t>
      </w:r>
      <w:r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.</w:t>
      </w:r>
    </w:p>
    <w:p w:rsidR="008F2AC7" w:rsidRPr="006F3214" w:rsidRDefault="008F2AC7" w:rsidP="006F3214"/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536632684"/>
      <w:r w:rsidRPr="006F3214">
        <w:rPr>
          <w:b/>
          <w:sz w:val="20"/>
          <w:szCs w:val="20"/>
          <w:lang w:val="ru-RU"/>
        </w:rPr>
        <w:t>Размещение</w:t>
      </w:r>
      <w:r w:rsidRPr="006F3214">
        <w:rPr>
          <w:b/>
          <w:sz w:val="20"/>
          <w:szCs w:val="20"/>
        </w:rPr>
        <w:t xml:space="preserve"> информации о </w:t>
      </w:r>
      <w:r w:rsidR="00EB16FD" w:rsidRPr="006F3214">
        <w:rPr>
          <w:b/>
          <w:sz w:val="20"/>
          <w:szCs w:val="20"/>
        </w:rPr>
        <w:t>Маркетинг</w:t>
      </w:r>
      <w:r w:rsidRPr="006F3214">
        <w:rPr>
          <w:b/>
          <w:sz w:val="20"/>
          <w:szCs w:val="20"/>
        </w:rPr>
        <w:t>ов</w:t>
      </w:r>
      <w:r w:rsidR="006F32B4">
        <w:rPr>
          <w:b/>
          <w:sz w:val="20"/>
          <w:szCs w:val="20"/>
          <w:lang w:val="ru-RU"/>
        </w:rPr>
        <w:t>ом</w:t>
      </w:r>
      <w:r w:rsidRPr="006F3214">
        <w:rPr>
          <w:b/>
          <w:sz w:val="20"/>
          <w:szCs w:val="20"/>
        </w:rPr>
        <w:t xml:space="preserve"> исследовани</w:t>
      </w:r>
      <w:r w:rsidR="006F32B4">
        <w:rPr>
          <w:b/>
          <w:sz w:val="20"/>
          <w:szCs w:val="20"/>
          <w:lang w:val="ru-RU"/>
        </w:rPr>
        <w:t>и</w:t>
      </w:r>
      <w:r w:rsidRPr="006F3214" w:rsidDel="00F97EFA">
        <w:rPr>
          <w:b/>
          <w:sz w:val="20"/>
          <w:szCs w:val="20"/>
        </w:rPr>
        <w:t xml:space="preserve"> </w:t>
      </w:r>
      <w:r w:rsidR="00B41342" w:rsidRPr="006F3214">
        <w:rPr>
          <w:b/>
          <w:sz w:val="20"/>
          <w:szCs w:val="20"/>
          <w:lang w:val="ru-RU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6F3214" w:rsidRDefault="00ED09F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6F3214" w:rsidRDefault="00916862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9" w:name="_Ref536020793"/>
      <w:bookmarkStart w:id="100" w:name="_Ref322695984"/>
      <w:r w:rsidRPr="006F3214">
        <w:rPr>
          <w:sz w:val="20"/>
        </w:rPr>
        <w:t>И</w:t>
      </w:r>
      <w:r w:rsidR="002C5C34" w:rsidRPr="006F3214">
        <w:rPr>
          <w:sz w:val="20"/>
        </w:rPr>
        <w:t xml:space="preserve">звещения </w:t>
      </w:r>
      <w:r w:rsidRPr="006F3214">
        <w:rPr>
          <w:sz w:val="20"/>
        </w:rPr>
        <w:t xml:space="preserve">и </w:t>
      </w:r>
      <w:r w:rsidR="008A128D" w:rsidRPr="006F3214">
        <w:rPr>
          <w:sz w:val="20"/>
        </w:rPr>
        <w:t>Документация</w:t>
      </w:r>
      <w:r w:rsidRPr="006F3214">
        <w:rPr>
          <w:sz w:val="20"/>
        </w:rPr>
        <w:t xml:space="preserve">, </w:t>
      </w:r>
      <w:r w:rsidR="008A128D" w:rsidRPr="006F3214">
        <w:rPr>
          <w:sz w:val="20"/>
        </w:rPr>
        <w:t xml:space="preserve">размещаются </w:t>
      </w:r>
      <w:hyperlink r:id="rId17" w:history="1">
        <w:r w:rsidR="00765FDF" w:rsidRPr="006F3214">
          <w:rPr>
            <w:rStyle w:val="af1"/>
            <w:sz w:val="20"/>
            <w:u w:val="none"/>
          </w:rPr>
          <w:t>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 xml:space="preserve">Информационной </w:t>
      </w:r>
      <w:r w:rsidR="00765FDF" w:rsidRPr="006F3214">
        <w:rPr>
          <w:sz w:val="20"/>
        </w:rPr>
        <w:t>карты</w:t>
      </w:r>
      <w:r w:rsidRPr="006F3214">
        <w:rPr>
          <w:sz w:val="20"/>
        </w:rPr>
        <w:t>.</w:t>
      </w:r>
      <w:bookmarkEnd w:id="99"/>
    </w:p>
    <w:bookmarkEnd w:id="100"/>
    <w:p w:rsidR="00EB11C1" w:rsidRPr="006F3214" w:rsidRDefault="00EB11C1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Иные публикации </w:t>
      </w:r>
      <w:r w:rsidR="00916862" w:rsidRPr="006F3214">
        <w:rPr>
          <w:sz w:val="20"/>
        </w:rPr>
        <w:t>сведений о Маркетингов</w:t>
      </w:r>
      <w:r w:rsidR="006F32B4">
        <w:rPr>
          <w:sz w:val="20"/>
        </w:rPr>
        <w:t>ом</w:t>
      </w:r>
      <w:r w:rsidR="00916862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916862" w:rsidRPr="006F3214">
        <w:rPr>
          <w:sz w:val="20"/>
        </w:rPr>
        <w:t xml:space="preserve">, </w:t>
      </w:r>
      <w:r w:rsidRPr="006F3214">
        <w:rPr>
          <w:sz w:val="20"/>
        </w:rPr>
        <w:t xml:space="preserve">не являются официальными и не </w:t>
      </w:r>
      <w:r w:rsidR="006B45B4" w:rsidRPr="006F3214">
        <w:rPr>
          <w:sz w:val="20"/>
        </w:rPr>
        <w:t>налагают</w:t>
      </w:r>
      <w:r w:rsidRPr="006F3214">
        <w:rPr>
          <w:sz w:val="20"/>
        </w:rPr>
        <w:t xml:space="preserve"> никаких </w:t>
      </w:r>
      <w:r w:rsidR="00A37FF4" w:rsidRPr="006F3214">
        <w:rPr>
          <w:sz w:val="20"/>
        </w:rPr>
        <w:t>обязательств</w:t>
      </w:r>
      <w:r w:rsidRPr="006F3214">
        <w:rPr>
          <w:sz w:val="20"/>
        </w:rPr>
        <w:t xml:space="preserve"> </w:t>
      </w:r>
      <w:r w:rsidR="00A37FF4" w:rsidRPr="006F3214">
        <w:rPr>
          <w:sz w:val="20"/>
        </w:rPr>
        <w:t>на</w:t>
      </w:r>
      <w:r w:rsidRPr="006F3214">
        <w:rPr>
          <w:sz w:val="20"/>
        </w:rPr>
        <w:t xml:space="preserve"> </w:t>
      </w:r>
      <w:r w:rsidR="00A0353C" w:rsidRPr="006F3214">
        <w:rPr>
          <w:sz w:val="20"/>
        </w:rPr>
        <w:t>Организатор</w:t>
      </w:r>
      <w:r w:rsidR="004D261C" w:rsidRPr="006F3214">
        <w:rPr>
          <w:sz w:val="20"/>
        </w:rPr>
        <w:t>а</w:t>
      </w:r>
      <w:r w:rsidRPr="006F3214">
        <w:rPr>
          <w:sz w:val="20"/>
        </w:rPr>
        <w:t>.</w:t>
      </w:r>
    </w:p>
    <w:p w:rsidR="00A25128" w:rsidRPr="006F3214" w:rsidRDefault="00A25128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6F3214" w:rsidRDefault="00B4134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1" w:name="_Toc536632685"/>
      <w:r w:rsidRPr="006F3214">
        <w:rPr>
          <w:b/>
          <w:sz w:val="20"/>
          <w:szCs w:val="20"/>
          <w:lang w:val="ru-RU"/>
        </w:rPr>
        <w:t>Прием Заявок</w:t>
      </w:r>
      <w:bookmarkEnd w:id="101"/>
    </w:p>
    <w:p w:rsidR="00CC57A5" w:rsidRPr="006F3214" w:rsidRDefault="00CC57A5" w:rsidP="006F3214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6F3214" w:rsidRDefault="00CC57A5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Для участия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6F32B4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Pr="006F3214">
        <w:rPr>
          <w:sz w:val="20"/>
        </w:rPr>
        <w:t xml:space="preserve"> необходимо зарегистрироваться (аккредитоваться) на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</w:t>
      </w:r>
      <w:r w:rsidRPr="006F3214">
        <w:rPr>
          <w:sz w:val="20"/>
        </w:rPr>
        <w:t>в соответствии с действующими на ней правилами и регламентами</w:t>
      </w:r>
      <w:r w:rsidR="00435025" w:rsidRPr="006F3214">
        <w:rPr>
          <w:sz w:val="20"/>
        </w:rPr>
        <w:t xml:space="preserve"> и посредством функционала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подать уведомление о намерении принять участие в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овом</w:t>
      </w:r>
      <w:r w:rsidR="00435025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435025" w:rsidRPr="006F3214">
        <w:rPr>
          <w:sz w:val="20"/>
        </w:rPr>
        <w:t>.</w:t>
      </w:r>
    </w:p>
    <w:p w:rsidR="00110D1C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6F3214">
        <w:rPr>
          <w:sz w:val="20"/>
        </w:rPr>
        <w:t>Участн</w:t>
      </w:r>
      <w:r w:rsidR="00B41342" w:rsidRPr="006F3214">
        <w:rPr>
          <w:sz w:val="20"/>
        </w:rPr>
        <w:t xml:space="preserve">ик </w:t>
      </w:r>
      <w:r w:rsidR="00CC57A5" w:rsidRPr="006F3214">
        <w:rPr>
          <w:sz w:val="20"/>
        </w:rPr>
        <w:t xml:space="preserve">с помощью функционала </w:t>
      </w:r>
      <w:r w:rsidR="00E736D6" w:rsidRPr="006F3214">
        <w:rPr>
          <w:sz w:val="20"/>
        </w:rPr>
        <w:t>ЭП</w:t>
      </w:r>
      <w:r w:rsidR="00836C22" w:rsidRPr="006F3214">
        <w:rPr>
          <w:sz w:val="20"/>
        </w:rPr>
        <w:t xml:space="preserve"> и с учетом действующих на ней регламентов</w:t>
      </w:r>
      <w:r w:rsidR="00CC57A5" w:rsidRPr="006F3214">
        <w:rPr>
          <w:sz w:val="20"/>
        </w:rPr>
        <w:t xml:space="preserve"> </w:t>
      </w:r>
      <w:r w:rsidR="00B41342" w:rsidRPr="006F3214">
        <w:rPr>
          <w:sz w:val="20"/>
        </w:rPr>
        <w:t xml:space="preserve">подает свое предложение по условиям </w:t>
      </w:r>
      <w:r w:rsidR="005A604E" w:rsidRPr="006F3214">
        <w:rPr>
          <w:sz w:val="20"/>
        </w:rPr>
        <w:t>выполнения</w:t>
      </w:r>
      <w:r w:rsidR="00FE6733" w:rsidRPr="006F3214">
        <w:rPr>
          <w:sz w:val="20"/>
        </w:rPr>
        <w:t xml:space="preserve"> работ</w:t>
      </w:r>
      <w:r w:rsidR="002B0B4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FE6733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41342" w:rsidRPr="006F3214">
        <w:rPr>
          <w:sz w:val="20"/>
        </w:rPr>
        <w:t xml:space="preserve">, являющихся предметом </w:t>
      </w:r>
      <w:r w:rsidR="002C5C34" w:rsidRPr="006F3214">
        <w:rPr>
          <w:sz w:val="20"/>
        </w:rPr>
        <w:t>М</w:t>
      </w:r>
      <w:r w:rsidR="00B4134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D5378B" w:rsidRPr="006F3214">
        <w:rPr>
          <w:sz w:val="20"/>
        </w:rPr>
        <w:t xml:space="preserve"> </w:t>
      </w:r>
      <w:r w:rsidR="00B41342" w:rsidRPr="006F3214">
        <w:rPr>
          <w:sz w:val="20"/>
        </w:rPr>
        <w:t>исследовани</w:t>
      </w:r>
      <w:r w:rsidR="006F32B4">
        <w:rPr>
          <w:sz w:val="20"/>
        </w:rPr>
        <w:t>я</w:t>
      </w:r>
      <w:r w:rsidR="00B41342" w:rsidRPr="006F3214">
        <w:rPr>
          <w:sz w:val="20"/>
        </w:rPr>
        <w:t xml:space="preserve">, в форме Заявки, подготовленной в соответствии с требованиями </w:t>
      </w:r>
      <w:r w:rsidR="00435025" w:rsidRPr="006F3214">
        <w:rPr>
          <w:sz w:val="20"/>
        </w:rPr>
        <w:t>раздела 3</w:t>
      </w:r>
      <w:r w:rsidR="00B41342" w:rsidRPr="006F3214">
        <w:rPr>
          <w:sz w:val="20"/>
        </w:rPr>
        <w:t xml:space="preserve"> Документации</w:t>
      </w:r>
      <w:r w:rsidR="00CC57A5" w:rsidRPr="006F3214">
        <w:rPr>
          <w:b/>
          <w:sz w:val="20"/>
        </w:rPr>
        <w:t>.</w:t>
      </w:r>
      <w:bookmarkEnd w:id="102"/>
      <w:r w:rsidR="002C5C34" w:rsidRPr="006F3214">
        <w:rPr>
          <w:b/>
          <w:sz w:val="20"/>
        </w:rPr>
        <w:t xml:space="preserve"> </w:t>
      </w:r>
    </w:p>
    <w:p w:rsidR="00B41342" w:rsidRPr="006F3214" w:rsidRDefault="00B4134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По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всем вопросам, связанным с функционированием </w:t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(размещение Заявки, получение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6F3214">
        <w:rPr>
          <w:sz w:val="20"/>
        </w:rPr>
        <w:br/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– 8-800-100-66-22.</w:t>
      </w:r>
    </w:p>
    <w:p w:rsidR="007D76E2" w:rsidRPr="006F3214" w:rsidRDefault="009E358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Не допускается п</w:t>
      </w:r>
      <w:r w:rsidR="007D76E2" w:rsidRPr="006F3214">
        <w:rPr>
          <w:sz w:val="20"/>
        </w:rPr>
        <w:t>ода</w:t>
      </w:r>
      <w:r w:rsidRPr="006F3214">
        <w:rPr>
          <w:sz w:val="20"/>
        </w:rPr>
        <w:t>вать</w:t>
      </w:r>
      <w:r w:rsidR="007D76E2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, содержащие предложения в отношении </w:t>
      </w:r>
      <w:r w:rsidR="009B024D" w:rsidRPr="006F3214">
        <w:rPr>
          <w:sz w:val="20"/>
        </w:rPr>
        <w:t>выполнения работ</w:t>
      </w:r>
      <w:r w:rsidR="002C5C34" w:rsidRPr="006F3214">
        <w:rPr>
          <w:sz w:val="20"/>
        </w:rPr>
        <w:t xml:space="preserve"> (</w:t>
      </w:r>
      <w:r w:rsidR="009B024D" w:rsidRPr="006F3214">
        <w:rPr>
          <w:sz w:val="20"/>
        </w:rPr>
        <w:t>оказания услуг</w:t>
      </w:r>
      <w:r w:rsidR="002C5C34" w:rsidRPr="006F3214">
        <w:rPr>
          <w:sz w:val="20"/>
        </w:rPr>
        <w:t>)</w:t>
      </w:r>
      <w:r w:rsidR="007D76E2" w:rsidRPr="006F3214">
        <w:rPr>
          <w:sz w:val="20"/>
        </w:rPr>
        <w:t>, составляющ</w:t>
      </w:r>
      <w:r w:rsidR="002C5C34" w:rsidRPr="006F3214">
        <w:rPr>
          <w:sz w:val="20"/>
        </w:rPr>
        <w:t>их</w:t>
      </w:r>
      <w:r w:rsidR="007D76E2" w:rsidRPr="006F3214">
        <w:rPr>
          <w:sz w:val="20"/>
        </w:rPr>
        <w:t xml:space="preserve"> предмет </w:t>
      </w:r>
      <w:r w:rsidR="002C5C34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7D76E2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>, не в полном объеме</w:t>
      </w:r>
      <w:r w:rsidR="007D76E2" w:rsidRPr="006F3214">
        <w:rPr>
          <w:sz w:val="20"/>
        </w:rPr>
        <w:t>.</w:t>
      </w:r>
    </w:p>
    <w:p w:rsidR="00836C22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836C22" w:rsidRPr="006F3214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6F3214">
        <w:rPr>
          <w:sz w:val="20"/>
        </w:rPr>
        <w:t>б изменении</w:t>
      </w:r>
      <w:r w:rsidR="00836C22" w:rsidRPr="006F3214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6F3214">
        <w:rPr>
          <w:sz w:val="20"/>
        </w:rPr>
        <w:t>И</w:t>
      </w:r>
      <w:r w:rsidR="00836C22" w:rsidRPr="006F3214">
        <w:rPr>
          <w:sz w:val="20"/>
        </w:rPr>
        <w:t xml:space="preserve">звещении срока подачи Заявок. </w:t>
      </w:r>
    </w:p>
    <w:p w:rsidR="007606BF" w:rsidRPr="0026362D" w:rsidRDefault="007606BF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b/>
          <w:color w:val="FF0000"/>
          <w:sz w:val="20"/>
        </w:rPr>
      </w:pPr>
      <w:r w:rsidRPr="0026362D">
        <w:rPr>
          <w:b/>
          <w:color w:val="FF0000"/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6F3214" w:rsidRDefault="007606BF" w:rsidP="006F3214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6F3214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6F3214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6F3214" w:rsidRDefault="00836C22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6F3214" w:rsidRDefault="00C1676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6F3214">
        <w:rPr>
          <w:sz w:val="20"/>
        </w:rPr>
        <w:t xml:space="preserve">Любой </w:t>
      </w:r>
      <w:r w:rsidR="00EB16FD" w:rsidRPr="006F3214">
        <w:rPr>
          <w:sz w:val="20"/>
        </w:rPr>
        <w:t>Участн</w:t>
      </w:r>
      <w:r w:rsidR="002A3C2D" w:rsidRPr="006F3214">
        <w:rPr>
          <w:sz w:val="20"/>
        </w:rPr>
        <w:t xml:space="preserve">ик </w:t>
      </w:r>
      <w:r w:rsidR="004D4106" w:rsidRPr="006F3214">
        <w:rPr>
          <w:sz w:val="20"/>
        </w:rPr>
        <w:t xml:space="preserve">вправе </w:t>
      </w:r>
      <w:r w:rsidR="00A204DD" w:rsidRPr="006F3214">
        <w:rPr>
          <w:sz w:val="20"/>
        </w:rPr>
        <w:t xml:space="preserve">сформировать </w:t>
      </w:r>
      <w:r w:rsidR="000214BB" w:rsidRPr="006F3214">
        <w:rPr>
          <w:sz w:val="20"/>
        </w:rPr>
        <w:t xml:space="preserve">при помощи функционала </w:t>
      </w:r>
      <w:r w:rsidR="00E736D6" w:rsidRPr="006F3214">
        <w:rPr>
          <w:sz w:val="20"/>
        </w:rPr>
        <w:t>ЭП</w:t>
      </w:r>
      <w:r w:rsidR="004D4106" w:rsidRPr="006F3214">
        <w:rPr>
          <w:sz w:val="20"/>
        </w:rPr>
        <w:t xml:space="preserve"> </w:t>
      </w:r>
      <w:r w:rsidR="004B3CE1" w:rsidRPr="006F3214">
        <w:rPr>
          <w:sz w:val="20"/>
        </w:rPr>
        <w:t xml:space="preserve">запрос о разъяснении </w:t>
      </w:r>
      <w:r w:rsidR="007D3393" w:rsidRPr="006F3214">
        <w:rPr>
          <w:sz w:val="20"/>
        </w:rPr>
        <w:t xml:space="preserve">отдельных конкретных </w:t>
      </w:r>
      <w:r w:rsidR="004B3CE1" w:rsidRPr="006F3214">
        <w:rPr>
          <w:sz w:val="20"/>
        </w:rPr>
        <w:t>положений Д</w:t>
      </w:r>
      <w:r w:rsidR="004D4106" w:rsidRPr="006F3214">
        <w:rPr>
          <w:sz w:val="20"/>
        </w:rPr>
        <w:t>окументации</w:t>
      </w:r>
      <w:r w:rsidR="007D3393" w:rsidRPr="006F3214">
        <w:rPr>
          <w:sz w:val="20"/>
        </w:rPr>
        <w:t>, необходим</w:t>
      </w:r>
      <w:r w:rsidR="003A0A1C" w:rsidRPr="006F3214">
        <w:rPr>
          <w:sz w:val="20"/>
        </w:rPr>
        <w:t>ом</w:t>
      </w:r>
      <w:r w:rsidR="007D3393" w:rsidRPr="006F3214">
        <w:rPr>
          <w:sz w:val="20"/>
        </w:rPr>
        <w:t xml:space="preserve"> ему для подготовки Заявки</w:t>
      </w:r>
      <w:r w:rsidR="003A0A1C" w:rsidRPr="006F3214">
        <w:rPr>
          <w:sz w:val="20"/>
        </w:rPr>
        <w:t xml:space="preserve"> (далее – Запрос Участника)</w:t>
      </w:r>
      <w:r w:rsidR="004C51E6" w:rsidRPr="006F3214">
        <w:rPr>
          <w:sz w:val="20"/>
        </w:rPr>
        <w:t>.</w:t>
      </w:r>
      <w:bookmarkEnd w:id="103"/>
    </w:p>
    <w:p w:rsidR="005A6263" w:rsidRPr="006F3214" w:rsidRDefault="004D410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В</w:t>
      </w:r>
      <w:r w:rsidR="005A6263" w:rsidRPr="006F3214">
        <w:rPr>
          <w:sz w:val="20"/>
        </w:rPr>
        <w:t xml:space="preserve">опросы, связанные с корректировкой и изменением </w:t>
      </w:r>
      <w:r w:rsidR="007F2299" w:rsidRPr="006F3214">
        <w:rPr>
          <w:sz w:val="20"/>
        </w:rPr>
        <w:t>начальной (максимальной) цены</w:t>
      </w:r>
      <w:r w:rsidR="0075222B" w:rsidRPr="006F3214">
        <w:rPr>
          <w:sz w:val="20"/>
        </w:rPr>
        <w:t>,</w:t>
      </w:r>
      <w:r w:rsidR="002765F1" w:rsidRPr="006F3214">
        <w:rPr>
          <w:sz w:val="20"/>
        </w:rPr>
        <w:t xml:space="preserve"> </w:t>
      </w:r>
      <w:r w:rsidR="009B024D" w:rsidRPr="006F3214">
        <w:rPr>
          <w:sz w:val="20"/>
        </w:rPr>
        <w:t>порядка ее формирования</w:t>
      </w:r>
      <w:r w:rsidR="007F2299" w:rsidRPr="006F3214">
        <w:rPr>
          <w:sz w:val="20"/>
        </w:rPr>
        <w:t xml:space="preserve">, </w:t>
      </w:r>
      <w:r w:rsidR="00765FDF" w:rsidRPr="006F3214">
        <w:rPr>
          <w:sz w:val="20"/>
        </w:rPr>
        <w:t xml:space="preserve">гарантий </w:t>
      </w:r>
      <w:r w:rsidR="002E79DC" w:rsidRPr="006F3214">
        <w:rPr>
          <w:sz w:val="20"/>
        </w:rPr>
        <w:t xml:space="preserve">обеспечения обязательств, </w:t>
      </w:r>
      <w:r w:rsidR="005A6263" w:rsidRPr="006F3214">
        <w:rPr>
          <w:sz w:val="20"/>
        </w:rPr>
        <w:t xml:space="preserve">проекта договора по предмету </w:t>
      </w:r>
      <w:r w:rsidR="00EB16FD" w:rsidRPr="006F3214">
        <w:rPr>
          <w:sz w:val="20"/>
        </w:rPr>
        <w:t>Маркетинг</w:t>
      </w:r>
      <w:r w:rsidR="00853E07" w:rsidRPr="006F3214">
        <w:rPr>
          <w:sz w:val="20"/>
        </w:rPr>
        <w:t>ов</w:t>
      </w:r>
      <w:r w:rsidR="006F32B4">
        <w:rPr>
          <w:sz w:val="20"/>
        </w:rPr>
        <w:t>ого</w:t>
      </w:r>
      <w:r w:rsidR="00853E07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 xml:space="preserve">, </w:t>
      </w:r>
      <w:r w:rsidR="003A0A1C" w:rsidRPr="006F3214">
        <w:rPr>
          <w:sz w:val="20"/>
        </w:rPr>
        <w:t>обоснованием последовательности, сроков и иных</w:t>
      </w:r>
      <w:r w:rsidR="006F32B4">
        <w:rPr>
          <w:sz w:val="20"/>
        </w:rPr>
        <w:t xml:space="preserve"> условий проведения Маркетингового</w:t>
      </w:r>
      <w:r w:rsidR="003A0A1C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="003A0A1C" w:rsidRPr="006F3214">
        <w:rPr>
          <w:sz w:val="20"/>
        </w:rPr>
        <w:t xml:space="preserve">, предусмотренных Документацией, </w:t>
      </w:r>
      <w:r w:rsidR="000E254D" w:rsidRPr="006F3214">
        <w:rPr>
          <w:sz w:val="20"/>
        </w:rPr>
        <w:t xml:space="preserve"> </w:t>
      </w:r>
      <w:r w:rsidRPr="006F3214">
        <w:rPr>
          <w:sz w:val="20"/>
        </w:rPr>
        <w:t xml:space="preserve">не </w:t>
      </w:r>
      <w:r w:rsidR="000C7C03" w:rsidRPr="006F3214">
        <w:rPr>
          <w:sz w:val="20"/>
        </w:rPr>
        <w:t>рас</w:t>
      </w:r>
      <w:r w:rsidR="00636D89" w:rsidRPr="006F3214">
        <w:rPr>
          <w:sz w:val="20"/>
        </w:rPr>
        <w:t>с</w:t>
      </w:r>
      <w:r w:rsidR="000C7C03" w:rsidRPr="006F3214">
        <w:rPr>
          <w:sz w:val="20"/>
        </w:rPr>
        <w:t>матриваются</w:t>
      </w:r>
      <w:r w:rsidR="005A6263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Запрос </w:t>
      </w:r>
      <w:r w:rsidR="003A0A1C" w:rsidRPr="006F3214">
        <w:rPr>
          <w:sz w:val="20"/>
        </w:rPr>
        <w:t>Участника</w:t>
      </w:r>
      <w:r w:rsidR="00145F77" w:rsidRPr="006F3214">
        <w:rPr>
          <w:sz w:val="20"/>
        </w:rPr>
        <w:t xml:space="preserve"> </w:t>
      </w:r>
      <w:r w:rsidRPr="006F3214">
        <w:rPr>
          <w:sz w:val="20"/>
        </w:rPr>
        <w:t>формируется по следующей форме:</w:t>
      </w:r>
    </w:p>
    <w:p w:rsidR="001F42BF" w:rsidRPr="006F3214" w:rsidRDefault="007F2299" w:rsidP="006F3214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6F3214">
        <w:rPr>
          <w:i/>
          <w:sz w:val="20"/>
        </w:rPr>
        <w:t xml:space="preserve">«Изучив документацию о </w:t>
      </w:r>
      <w:r w:rsidR="00EB16FD" w:rsidRPr="006F3214">
        <w:rPr>
          <w:i/>
          <w:sz w:val="20"/>
        </w:rPr>
        <w:t>Маркетинг</w:t>
      </w:r>
      <w:r w:rsidR="00853E07" w:rsidRPr="006F3214">
        <w:rPr>
          <w:i/>
          <w:sz w:val="20"/>
        </w:rPr>
        <w:t>ов</w:t>
      </w:r>
      <w:r w:rsidR="00CC5781" w:rsidRPr="006F3214">
        <w:rPr>
          <w:i/>
          <w:sz w:val="20"/>
        </w:rPr>
        <w:t xml:space="preserve">ых </w:t>
      </w:r>
      <w:r w:rsidR="00853E07" w:rsidRPr="006F3214">
        <w:rPr>
          <w:i/>
          <w:sz w:val="20"/>
        </w:rPr>
        <w:t>исследовани</w:t>
      </w:r>
      <w:r w:rsidR="00CC5781" w:rsidRPr="006F3214">
        <w:rPr>
          <w:i/>
          <w:sz w:val="20"/>
        </w:rPr>
        <w:t>ях _____</w:t>
      </w:r>
      <w:r w:rsidR="001F42BF" w:rsidRPr="006F3214">
        <w:rPr>
          <w:i/>
          <w:sz w:val="20"/>
        </w:rPr>
        <w:t>______</w:t>
      </w:r>
      <w:r w:rsidR="00CC5781" w:rsidRPr="006F3214">
        <w:rPr>
          <w:i/>
          <w:sz w:val="20"/>
        </w:rPr>
        <w:t>___________________</w:t>
      </w:r>
      <w:r w:rsidRPr="006F3214">
        <w:rPr>
          <w:i/>
          <w:sz w:val="20"/>
        </w:rPr>
        <w:t xml:space="preserve">, просим </w:t>
      </w:r>
      <w:r w:rsidR="001F42BF" w:rsidRPr="006F3214">
        <w:rPr>
          <w:i/>
          <w:sz w:val="20"/>
        </w:rPr>
        <w:br/>
      </w:r>
      <w:r w:rsidR="001F42BF" w:rsidRPr="006F3214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6F3214">
        <w:rPr>
          <w:i/>
          <w:sz w:val="16"/>
          <w:szCs w:val="16"/>
        </w:rPr>
        <w:t xml:space="preserve">          </w:t>
      </w:r>
      <w:r w:rsidR="0027341D">
        <w:rPr>
          <w:i/>
          <w:sz w:val="16"/>
          <w:szCs w:val="16"/>
        </w:rPr>
        <w:t xml:space="preserve">           </w:t>
      </w:r>
      <w:r w:rsidR="001F42BF" w:rsidRPr="006F3214">
        <w:rPr>
          <w:i/>
          <w:sz w:val="16"/>
          <w:szCs w:val="16"/>
        </w:rPr>
        <w:t xml:space="preserve">(указать номер на </w:t>
      </w:r>
      <w:r w:rsidR="00EB16FD" w:rsidRPr="006F3214">
        <w:rPr>
          <w:i/>
          <w:sz w:val="16"/>
          <w:szCs w:val="16"/>
        </w:rPr>
        <w:t>Маркетинг</w:t>
      </w:r>
      <w:r w:rsidR="001F42BF" w:rsidRPr="006F3214">
        <w:rPr>
          <w:i/>
          <w:sz w:val="16"/>
          <w:szCs w:val="16"/>
        </w:rPr>
        <w:t>ов</w:t>
      </w:r>
      <w:r w:rsidR="006F32B4">
        <w:rPr>
          <w:i/>
          <w:sz w:val="16"/>
          <w:szCs w:val="16"/>
        </w:rPr>
        <w:t>ое</w:t>
      </w:r>
      <w:r w:rsidR="001F42BF" w:rsidRPr="006F3214">
        <w:rPr>
          <w:i/>
          <w:sz w:val="16"/>
          <w:szCs w:val="16"/>
        </w:rPr>
        <w:t xml:space="preserve"> исследовани</w:t>
      </w:r>
      <w:r w:rsidR="006F32B4">
        <w:rPr>
          <w:i/>
          <w:sz w:val="16"/>
          <w:szCs w:val="16"/>
        </w:rPr>
        <w:t>е</w:t>
      </w:r>
      <w:r w:rsidR="001F42BF" w:rsidRPr="006F3214">
        <w:rPr>
          <w:i/>
          <w:sz w:val="16"/>
          <w:szCs w:val="16"/>
        </w:rPr>
        <w:t>)</w:t>
      </w:r>
    </w:p>
    <w:p w:rsidR="007F2299" w:rsidRPr="006F3214" w:rsidRDefault="00B85360" w:rsidP="006F3214">
      <w:pPr>
        <w:pStyle w:val="25"/>
        <w:tabs>
          <w:tab w:val="left" w:pos="709"/>
        </w:tabs>
        <w:jc w:val="both"/>
        <w:rPr>
          <w:i/>
          <w:sz w:val="20"/>
        </w:rPr>
      </w:pPr>
      <w:r w:rsidRPr="006F3214">
        <w:rPr>
          <w:i/>
          <w:sz w:val="20"/>
        </w:rPr>
        <w:t>предоставить</w:t>
      </w:r>
      <w:r w:rsidR="007F2299" w:rsidRPr="006F3214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6F3214" w:rsidRDefault="002C77CB" w:rsidP="006F3214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lastRenderedPageBreak/>
              <w:t>№</w:t>
            </w:r>
            <w:r w:rsidR="00B036EB" w:rsidRPr="006F3214">
              <w:rPr>
                <w:sz w:val="16"/>
                <w:szCs w:val="16"/>
              </w:rPr>
              <w:t xml:space="preserve"> </w:t>
            </w:r>
            <w:r w:rsidRPr="006F3214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Вопрос</w:t>
            </w: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6F3214" w:rsidTr="0082137B">
        <w:trPr>
          <w:trHeight w:val="20"/>
        </w:trPr>
        <w:tc>
          <w:tcPr>
            <w:tcW w:w="888" w:type="dxa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6F3214" w:rsidRDefault="00AC621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455751276"/>
      <w:r w:rsidRPr="006F3214">
        <w:rPr>
          <w:sz w:val="20"/>
        </w:rPr>
        <w:t xml:space="preserve">Организатор обязуется </w:t>
      </w:r>
      <w:r w:rsidR="007606BF" w:rsidRPr="006F3214">
        <w:rPr>
          <w:sz w:val="20"/>
        </w:rPr>
        <w:t xml:space="preserve">предоставить разъяснения на </w:t>
      </w:r>
      <w:r w:rsidR="0064618A" w:rsidRPr="006F3214">
        <w:rPr>
          <w:sz w:val="20"/>
        </w:rPr>
        <w:t>Запрос Участника</w:t>
      </w:r>
      <w:r w:rsidR="0027341D">
        <w:rPr>
          <w:sz w:val="20"/>
        </w:rPr>
        <w:t xml:space="preserve"> в течение 3 </w:t>
      </w:r>
      <w:r w:rsidRPr="006F3214">
        <w:rPr>
          <w:sz w:val="20"/>
        </w:rPr>
        <w:t xml:space="preserve">рабочих дней с даты поступления </w:t>
      </w:r>
      <w:r w:rsidR="0064618A" w:rsidRPr="006F3214">
        <w:rPr>
          <w:sz w:val="20"/>
        </w:rPr>
        <w:t xml:space="preserve">Запроса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при условии, что такой </w:t>
      </w:r>
      <w:r w:rsidR="0064618A" w:rsidRPr="006F3214">
        <w:rPr>
          <w:sz w:val="20"/>
        </w:rPr>
        <w:t>Запрос Участника</w:t>
      </w:r>
      <w:r w:rsidRPr="006F3214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6F3214">
        <w:rPr>
          <w:sz w:val="20"/>
        </w:rPr>
        <w:t>,</w:t>
      </w:r>
      <w:r w:rsidR="003A0A1C" w:rsidRPr="006F3214">
        <w:rPr>
          <w:sz w:val="20"/>
        </w:rPr>
        <w:t xml:space="preserve"> и не затрагива</w:t>
      </w:r>
      <w:r w:rsidR="007606BF" w:rsidRPr="006F3214">
        <w:rPr>
          <w:sz w:val="20"/>
        </w:rPr>
        <w:t>ет</w:t>
      </w:r>
      <w:r w:rsidR="003A0A1C" w:rsidRPr="006F3214">
        <w:rPr>
          <w:sz w:val="20"/>
        </w:rPr>
        <w:t xml:space="preserve"> вопросов, указанных </w:t>
      </w:r>
      <w:r w:rsidR="007606BF" w:rsidRPr="006F3214">
        <w:rPr>
          <w:sz w:val="20"/>
        </w:rPr>
        <w:br/>
      </w:r>
      <w:r w:rsidR="003A0A1C" w:rsidRPr="006F3214">
        <w:rPr>
          <w:sz w:val="20"/>
        </w:rPr>
        <w:t xml:space="preserve">в п. </w:t>
      </w:r>
      <w:r w:rsidR="00161D78">
        <w:rPr>
          <w:sz w:val="20"/>
        </w:rPr>
        <w:t>2.3.9.</w:t>
      </w:r>
      <w:r w:rsidR="00BE0AA1" w:rsidRPr="006F3214">
        <w:rPr>
          <w:sz w:val="20"/>
        </w:rPr>
        <w:t xml:space="preserve"> </w:t>
      </w:r>
      <w:r w:rsidR="003A0A1C" w:rsidRPr="006F3214">
        <w:rPr>
          <w:sz w:val="20"/>
        </w:rPr>
        <w:t>Документации.</w:t>
      </w:r>
    </w:p>
    <w:p w:rsidR="007F2299" w:rsidRPr="006F3214" w:rsidRDefault="001F42BF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7F2299" w:rsidRPr="006F3214">
        <w:rPr>
          <w:sz w:val="20"/>
        </w:rPr>
        <w:t xml:space="preserve">Разъяснения Документации размещаются </w:t>
      </w:r>
      <w:r w:rsidR="00A834B1" w:rsidRPr="006F3214">
        <w:rPr>
          <w:sz w:val="20"/>
        </w:rPr>
        <w:t>на</w:t>
      </w:r>
      <w:r w:rsidR="00AD6A31" w:rsidRPr="006F3214">
        <w:rPr>
          <w:sz w:val="20"/>
        </w:rPr>
        <w:t xml:space="preserve">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 xml:space="preserve">Информационной картой </w:t>
      </w:r>
      <w:r w:rsidR="00AC22A9" w:rsidRPr="006F3214">
        <w:rPr>
          <w:sz w:val="20"/>
        </w:rPr>
        <w:t>для размещения Документации</w:t>
      </w:r>
      <w:r w:rsidR="00836C22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продления срока подачи Заявок, срок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 xml:space="preserve">апросов </w:t>
      </w:r>
      <w:r w:rsidR="00EB16FD" w:rsidRPr="006F3214">
        <w:rPr>
          <w:sz w:val="20"/>
        </w:rPr>
        <w:t>Участн</w:t>
      </w:r>
      <w:r w:rsidR="008F2134" w:rsidRPr="006F3214">
        <w:rPr>
          <w:sz w:val="20"/>
        </w:rPr>
        <w:t xml:space="preserve">иков </w:t>
      </w:r>
      <w:r w:rsidRPr="006F3214">
        <w:rPr>
          <w:sz w:val="20"/>
        </w:rPr>
        <w:t xml:space="preserve">остается неизменным. При этом после истечения срока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>апросов</w:t>
      </w:r>
      <w:r w:rsidR="0064618A" w:rsidRPr="006F3214">
        <w:rPr>
          <w:sz w:val="20"/>
        </w:rPr>
        <w:t xml:space="preserve"> Участников</w:t>
      </w:r>
      <w:r w:rsidRPr="006F3214">
        <w:rPr>
          <w:sz w:val="20"/>
        </w:rPr>
        <w:t xml:space="preserve">, Организатор отвечает только на </w:t>
      </w:r>
      <w:r w:rsidR="0064618A" w:rsidRPr="006F3214">
        <w:rPr>
          <w:sz w:val="20"/>
        </w:rPr>
        <w:t xml:space="preserve">указанные в Запросе Участников </w:t>
      </w:r>
      <w:r w:rsidRPr="006F3214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5" w:name="_Ref533697393"/>
      <w:r w:rsidRPr="006F3214">
        <w:rPr>
          <w:sz w:val="20"/>
        </w:rPr>
        <w:t xml:space="preserve">В случаях, кода это предусмотрено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</w:t>
      </w:r>
      <w:r w:rsidR="0027341D">
        <w:rPr>
          <w:sz w:val="20"/>
        </w:rPr>
        <w:t xml:space="preserve">картой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могут подать </w:t>
      </w:r>
      <w:r w:rsidR="007606BF" w:rsidRPr="006F3214">
        <w:rPr>
          <w:sz w:val="20"/>
        </w:rPr>
        <w:t xml:space="preserve">в составе Заявки </w:t>
      </w:r>
      <w:r w:rsidRPr="006F3214">
        <w:rPr>
          <w:sz w:val="20"/>
        </w:rPr>
        <w:t xml:space="preserve">альтернативные предложения на условиях предусмотренных </w:t>
      </w:r>
      <w:r w:rsidR="007A6755" w:rsidRPr="006F3214">
        <w:rPr>
          <w:sz w:val="20"/>
        </w:rPr>
        <w:t>п.</w:t>
      </w:r>
      <w:r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_Ref533697410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отличающееся только ценой</w:t>
      </w:r>
      <w:r w:rsidR="000E254D" w:rsidRPr="006F3214">
        <w:rPr>
          <w:sz w:val="20"/>
        </w:rPr>
        <w:t xml:space="preserve">, </w:t>
      </w:r>
      <w:r w:rsidRPr="006F3214">
        <w:rPr>
          <w:sz w:val="20"/>
        </w:rPr>
        <w:t>не является альтернативным предложением</w:t>
      </w:r>
      <w:bookmarkEnd w:id="105"/>
      <w:r w:rsidRPr="006F3214">
        <w:rPr>
          <w:sz w:val="20"/>
        </w:rPr>
        <w:t>.</w:t>
      </w:r>
    </w:p>
    <w:p w:rsidR="00836C22" w:rsidRPr="006F3214" w:rsidRDefault="00836C2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6F3214" w:rsidRDefault="00836C2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536632686"/>
      <w:r w:rsidRPr="006F3214">
        <w:rPr>
          <w:b/>
          <w:sz w:val="20"/>
          <w:szCs w:val="20"/>
          <w:lang w:val="ru-RU"/>
        </w:rPr>
        <w:t>Открытие доступа к Заявкам</w:t>
      </w:r>
      <w:bookmarkEnd w:id="106"/>
    </w:p>
    <w:p w:rsidR="00E223F3" w:rsidRPr="006F3214" w:rsidRDefault="00E223F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Оператор электронной площадки в срок, </w:t>
      </w:r>
      <w:r w:rsidR="00395225" w:rsidRPr="006F3214">
        <w:rPr>
          <w:sz w:val="20"/>
        </w:rPr>
        <w:t xml:space="preserve">определенный в </w:t>
      </w:r>
      <w:r w:rsidR="007A6755" w:rsidRPr="006F3214">
        <w:rPr>
          <w:sz w:val="20"/>
        </w:rPr>
        <w:t>Информацион</w:t>
      </w:r>
      <w:r w:rsidR="00395225" w:rsidRPr="006F3214">
        <w:rPr>
          <w:sz w:val="20"/>
        </w:rPr>
        <w:t>ной карте</w:t>
      </w:r>
      <w:r w:rsidRPr="006F3214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подачи одним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не отозваны, все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поданные в отношении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исследований, не принимаются к рассмотрению.</w:t>
      </w:r>
    </w:p>
    <w:p w:rsidR="00F5014A" w:rsidRPr="006F3214" w:rsidRDefault="00F5014A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</w:t>
      </w:r>
      <w:r w:rsidR="006641F6" w:rsidRPr="006F3214">
        <w:rPr>
          <w:sz w:val="20"/>
        </w:rPr>
        <w:t>подачи</w:t>
      </w:r>
      <w:r w:rsidRPr="006F3214">
        <w:rPr>
          <w:sz w:val="20"/>
        </w:rPr>
        <w:t xml:space="preserve"> лиц</w:t>
      </w:r>
      <w:r w:rsidR="006641F6" w:rsidRPr="006F3214">
        <w:rPr>
          <w:sz w:val="20"/>
        </w:rPr>
        <w:t>ом</w:t>
      </w:r>
      <w:r w:rsidRPr="006F3214">
        <w:rPr>
          <w:sz w:val="20"/>
        </w:rPr>
        <w:t xml:space="preserve">, </w:t>
      </w:r>
      <w:r w:rsidR="006641F6" w:rsidRPr="006F3214">
        <w:rPr>
          <w:sz w:val="20"/>
        </w:rPr>
        <w:t xml:space="preserve">выступающим на стороне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 (Группы лиц), Заявки такого лица и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>иков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на стороне которых выступает такое лицо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не принимаются к рассмотрению.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6F3214">
        <w:rPr>
          <w:sz w:val="20"/>
        </w:rPr>
        <w:t>З</w:t>
      </w:r>
      <w:r w:rsidRPr="006F3214">
        <w:rPr>
          <w:sz w:val="20"/>
        </w:rPr>
        <w:t xml:space="preserve">аявки, Организатор вправе признать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</w:t>
      </w:r>
      <w:r w:rsidRPr="006F3214">
        <w:rPr>
          <w:sz w:val="20"/>
        </w:rPr>
        <w:t>е исследовани</w:t>
      </w:r>
      <w:r w:rsidR="006F32B4">
        <w:rPr>
          <w:sz w:val="20"/>
        </w:rPr>
        <w:t>е</w:t>
      </w:r>
      <w:r w:rsidRPr="006F3214">
        <w:rPr>
          <w:sz w:val="20"/>
        </w:rPr>
        <w:t xml:space="preserve"> несостоявшимися.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6F3214">
        <w:rPr>
          <w:sz w:val="20"/>
        </w:rPr>
        <w:t xml:space="preserve">анализ, </w:t>
      </w:r>
      <w:r w:rsidRPr="006F3214">
        <w:rPr>
          <w:sz w:val="20"/>
        </w:rPr>
        <w:t>рассмотрение и оценка в порядке, установленном Документацией.</w:t>
      </w:r>
    </w:p>
    <w:p w:rsidR="00593A07" w:rsidRPr="006F3214" w:rsidRDefault="00593A07" w:rsidP="006F3214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6F3214" w:rsidRDefault="006641F6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7" w:name="_Toc536632687"/>
      <w:r w:rsidRPr="006F3214">
        <w:rPr>
          <w:b/>
          <w:sz w:val="20"/>
          <w:szCs w:val="20"/>
          <w:lang w:val="ru-RU"/>
        </w:rPr>
        <w:t>Рассмотрение и оценка Заявок</w:t>
      </w:r>
      <w:bookmarkEnd w:id="107"/>
    </w:p>
    <w:p w:rsidR="006641F6" w:rsidRPr="006F3214" w:rsidRDefault="006641F6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6F3214">
        <w:rPr>
          <w:sz w:val="20"/>
        </w:rPr>
        <w:t>П</w:t>
      </w:r>
      <w:r w:rsidRPr="006F3214">
        <w:rPr>
          <w:sz w:val="20"/>
        </w:rPr>
        <w:t xml:space="preserve">риложении </w:t>
      </w:r>
      <w:r w:rsidR="009F7DB9" w:rsidRPr="006F3214">
        <w:rPr>
          <w:sz w:val="20"/>
        </w:rPr>
        <w:t xml:space="preserve">3 «Методика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9F7DB9" w:rsidRPr="006F3214">
        <w:rPr>
          <w:sz w:val="20"/>
        </w:rPr>
        <w:t>ов</w:t>
      </w:r>
      <w:r w:rsidR="00951392">
        <w:rPr>
          <w:sz w:val="20"/>
        </w:rPr>
        <w:t>ом</w:t>
      </w:r>
      <w:r w:rsidR="009F7DB9" w:rsidRPr="006F3214">
        <w:rPr>
          <w:sz w:val="20"/>
        </w:rPr>
        <w:t xml:space="preserve"> исследовани</w:t>
      </w:r>
      <w:r w:rsidR="00951392">
        <w:rPr>
          <w:sz w:val="20"/>
        </w:rPr>
        <w:t>и</w:t>
      </w:r>
      <w:r w:rsidR="009F7DB9" w:rsidRPr="006F3214">
        <w:rPr>
          <w:sz w:val="20"/>
        </w:rPr>
        <w:t>»</w:t>
      </w:r>
      <w:r w:rsidRPr="006F3214">
        <w:rPr>
          <w:sz w:val="20"/>
        </w:rPr>
        <w:t>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с согласия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иком, и на возможности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связанные с выполнением обязательств по договору.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направить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 запросы о предоставлении разъяснений положений поданных ими Заявок.</w:t>
      </w:r>
    </w:p>
    <w:p w:rsidR="00F06346" w:rsidRPr="006F3214" w:rsidRDefault="00266A99" w:rsidP="006F3214">
      <w:pPr>
        <w:pStyle w:val="afff8"/>
        <w:tabs>
          <w:tab w:val="left" w:pos="709"/>
        </w:tabs>
        <w:rPr>
          <w:sz w:val="20"/>
        </w:rPr>
      </w:pPr>
      <w:r w:rsidRPr="006F3214">
        <w:rPr>
          <w:sz w:val="20"/>
        </w:rPr>
        <w:tab/>
      </w:r>
      <w:r w:rsidR="00F06346" w:rsidRPr="006F3214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</w:t>
      </w:r>
      <w:r w:rsidR="00866BA0" w:rsidRPr="006F3214">
        <w:rPr>
          <w:sz w:val="20"/>
        </w:rPr>
        <w:t>ь и оценивать смысл и содержание</w:t>
      </w:r>
      <w:r w:rsidR="00F06346" w:rsidRPr="006F3214">
        <w:rPr>
          <w:sz w:val="20"/>
        </w:rPr>
        <w:t xml:space="preserve"> </w:t>
      </w:r>
      <w:r w:rsidR="00866BA0" w:rsidRPr="006F3214">
        <w:rPr>
          <w:sz w:val="20"/>
        </w:rPr>
        <w:t>указанных</w:t>
      </w:r>
      <w:r w:rsidR="00F06346" w:rsidRPr="006F3214">
        <w:rPr>
          <w:sz w:val="20"/>
        </w:rPr>
        <w:t xml:space="preserve"> в Заявке положений. </w:t>
      </w:r>
    </w:p>
    <w:p w:rsidR="00F06346" w:rsidRPr="006F3214" w:rsidRDefault="00F06346" w:rsidP="006F3214">
      <w:pPr>
        <w:pStyle w:val="afff8"/>
        <w:tabs>
          <w:tab w:val="left" w:pos="709"/>
        </w:tabs>
        <w:spacing w:after="0"/>
        <w:rPr>
          <w:ins w:id="108" w:author="Стефановская И.А." w:date="2019-01-28T09:01:00Z"/>
          <w:sz w:val="20"/>
        </w:rPr>
      </w:pPr>
      <w:r w:rsidRPr="006F3214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6F3214" w:rsidDel="00F06346">
        <w:rPr>
          <w:sz w:val="20"/>
        </w:rPr>
        <w:t xml:space="preserve"> 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6F3214">
        <w:rPr>
          <w:sz w:val="20"/>
        </w:rPr>
        <w:t>ЭП</w:t>
      </w:r>
      <w:r w:rsidR="009F7E4B" w:rsidRPr="006F3214">
        <w:rPr>
          <w:sz w:val="20"/>
        </w:rPr>
        <w:t>,</w:t>
      </w:r>
      <w:r w:rsidRPr="006F3214">
        <w:rPr>
          <w:sz w:val="20"/>
        </w:rPr>
        <w:t xml:space="preserve"> в форме электронного документа и подписанные </w:t>
      </w:r>
      <w:r w:rsidR="00CA2B77" w:rsidRPr="006F3214">
        <w:rPr>
          <w:sz w:val="20"/>
        </w:rPr>
        <w:t xml:space="preserve">квалифицированной </w:t>
      </w:r>
      <w:r w:rsidRPr="006F3214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и состава Заявки требованиям Документации» Приложения 3 «</w:t>
      </w:r>
      <w:r w:rsidR="006234B0" w:rsidRPr="006F3214">
        <w:rPr>
          <w:sz w:val="20"/>
        </w:rPr>
        <w:t xml:space="preserve">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6234B0" w:rsidRPr="006F3214">
        <w:rPr>
          <w:sz w:val="20"/>
        </w:rPr>
        <w:t>овых исследованиях</w:t>
      </w:r>
      <w:r w:rsidRPr="006F3214">
        <w:rPr>
          <w:sz w:val="20"/>
        </w:rPr>
        <w:t xml:space="preserve">». Если Заявка одного из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 по данному критерию также не отклоняются.</w:t>
      </w:r>
    </w:p>
    <w:p w:rsidR="00A24AE4" w:rsidRPr="006F3214" w:rsidRDefault="00A24AE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целях выявления наиболее выгодных </w:t>
      </w:r>
      <w:r w:rsidR="000E020B" w:rsidRPr="006F3214">
        <w:rPr>
          <w:sz w:val="20"/>
        </w:rPr>
        <w:t xml:space="preserve">условий </w:t>
      </w:r>
      <w:r w:rsidRPr="006F3214">
        <w:rPr>
          <w:sz w:val="20"/>
        </w:rPr>
        <w:t xml:space="preserve">исполнения договора проводится оценка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. В случае если </w:t>
      </w:r>
      <w:r w:rsidR="00AA0876" w:rsidRPr="006F3214">
        <w:rPr>
          <w:sz w:val="20"/>
        </w:rPr>
        <w:t xml:space="preserve">Комиссией </w:t>
      </w:r>
      <w:r w:rsidRPr="006F3214">
        <w:rPr>
          <w:sz w:val="20"/>
        </w:rPr>
        <w:t xml:space="preserve">было принято решение об отклонении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, оцениваются только </w:t>
      </w:r>
      <w:r w:rsidR="00AA0876" w:rsidRPr="006F3214">
        <w:rPr>
          <w:sz w:val="20"/>
        </w:rPr>
        <w:t>Заявки</w:t>
      </w:r>
      <w:r w:rsidRPr="006F3214">
        <w:rPr>
          <w:sz w:val="20"/>
        </w:rPr>
        <w:t>, которые не были отклонены.</w:t>
      </w: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В случае если несколько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подавшего последнее предложение раньше.</w:t>
      </w:r>
    </w:p>
    <w:p w:rsidR="008C12EC" w:rsidRPr="006F3214" w:rsidRDefault="00866BA0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Сведения о профессиональной и деловой репутации Участника, о привлечении субъектов малого и среднего предпринимательства на субподряд, включении в Реестр потенциальных Участников закупок Группы Газпром могут быть учтены наряду с прочим при анализе и рассмотрении Заявки</w:t>
      </w:r>
      <w:r w:rsidR="008C12EC" w:rsidRPr="006F3214">
        <w:rPr>
          <w:sz w:val="20"/>
        </w:rPr>
        <w:t>.</w:t>
      </w:r>
    </w:p>
    <w:p w:rsidR="00F06236" w:rsidRPr="006F3214" w:rsidRDefault="002558E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Замена субподрядчика (соисполнителя) и/или перераспределение объемов работ (услуг) между ними до заключения договора возможны после открытия доступа к Заявкам на уча</w:t>
      </w:r>
      <w:r w:rsidR="0027341D">
        <w:rPr>
          <w:sz w:val="20"/>
        </w:rPr>
        <w:t>стие в маркетинговом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и</w:t>
      </w:r>
      <w:r w:rsidRPr="006F3214">
        <w:rPr>
          <w:sz w:val="20"/>
        </w:rPr>
        <w:t>, поданным в электронной форме, д</w:t>
      </w:r>
      <w:r w:rsidR="0027341D">
        <w:rPr>
          <w:sz w:val="20"/>
        </w:rPr>
        <w:t>о подведения итогов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по согласованию с Организатором. Если такие изменения могут привести к срыву выполнения работ</w:t>
      </w:r>
      <w:r w:rsidR="003241EA" w:rsidRPr="006F3214">
        <w:rPr>
          <w:sz w:val="20"/>
        </w:rPr>
        <w:t xml:space="preserve"> </w:t>
      </w:r>
      <w:r w:rsidRPr="006F3214">
        <w:rPr>
          <w:sz w:val="20"/>
        </w:rPr>
        <w:t>(оказанию услуг) или их некачественному выполнению, Организатор вправе отклонить Заявку Участника</w:t>
      </w:r>
      <w:r w:rsidR="003241EA" w:rsidRPr="006F3214">
        <w:rPr>
          <w:sz w:val="20"/>
        </w:rPr>
        <w:t>.</w:t>
      </w:r>
      <w:r w:rsidR="00F06236" w:rsidRPr="006F3214">
        <w:rPr>
          <w:sz w:val="20"/>
        </w:rPr>
        <w:tab/>
      </w:r>
    </w:p>
    <w:p w:rsidR="00F06236" w:rsidRPr="006F3214" w:rsidRDefault="00F06236" w:rsidP="006F3214">
      <w:pPr>
        <w:pStyle w:val="afff8"/>
        <w:spacing w:after="0"/>
        <w:rPr>
          <w:sz w:val="20"/>
        </w:rPr>
      </w:pPr>
      <w:r w:rsidRPr="006F3214">
        <w:rPr>
          <w:sz w:val="20"/>
        </w:rPr>
        <w:t>По согласованию с З</w:t>
      </w:r>
      <w:r w:rsidR="0027341D">
        <w:rPr>
          <w:sz w:val="20"/>
        </w:rPr>
        <w:t>аказчиком, Участник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вправе осуществить замену субподрядчика (соисполнителя) –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исполнителем(подрядчиком) и субподрядчиком(соисполнителем), либо цены такого договора за вычетом сумм, выплаченных подрядчиком (исполнителем) в счет исполненных обязательств, в случае, если договор с субподрядчиком (соисполнителем) был частично исполнен.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6F3214">
        <w:rPr>
          <w:sz w:val="20"/>
        </w:rPr>
        <w:t xml:space="preserve">Оценка Заявок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которые содержат предложения о выполнении работ</w:t>
      </w:r>
      <w:r w:rsidR="00F1038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оказании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6F3214">
        <w:rPr>
          <w:sz w:val="20"/>
        </w:rPr>
        <w:t xml:space="preserve">предложенной в указанных заявках цене договора, сниженной на 15 %, при этом договор заключается по цене договора, предложенной </w:t>
      </w:r>
      <w:r w:rsidR="00EB16FD" w:rsidRPr="006F3214">
        <w:rPr>
          <w:sz w:val="20"/>
        </w:rPr>
        <w:t>Участн</w:t>
      </w:r>
      <w:r w:rsidR="009C665F" w:rsidRPr="006F3214">
        <w:rPr>
          <w:sz w:val="20"/>
        </w:rPr>
        <w:t xml:space="preserve">иком в </w:t>
      </w:r>
      <w:r w:rsidR="00FF2DBB" w:rsidRPr="006F3214">
        <w:rPr>
          <w:sz w:val="20"/>
        </w:rPr>
        <w:t>З</w:t>
      </w:r>
      <w:r w:rsidR="009C665F" w:rsidRPr="006F3214">
        <w:rPr>
          <w:sz w:val="20"/>
        </w:rPr>
        <w:t>аявке</w:t>
      </w:r>
      <w:r w:rsidR="009F7E4B" w:rsidRPr="006F3214">
        <w:rPr>
          <w:sz w:val="20"/>
        </w:rPr>
        <w:t xml:space="preserve"> в соответствии с Документацией</w:t>
      </w:r>
      <w:r w:rsidR="00FF2DBB" w:rsidRPr="006F3214">
        <w:rPr>
          <w:sz w:val="20"/>
        </w:rPr>
        <w:t>.</w:t>
      </w:r>
    </w:p>
    <w:p w:rsidR="00FF2DBB" w:rsidRPr="006F3214" w:rsidRDefault="00EB16FD" w:rsidP="006F3214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Участн</w:t>
      </w:r>
      <w:r w:rsidR="00FF2DBB" w:rsidRPr="006F3214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6F3214">
        <w:rPr>
          <w:sz w:val="20"/>
        </w:rPr>
        <w:t>Участн</w:t>
      </w:r>
      <w:r w:rsidR="00FF2DBB" w:rsidRPr="006F3214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Приоритет не предоставляется в следующих случаях:</w:t>
      </w:r>
    </w:p>
    <w:p w:rsidR="006641F6" w:rsidRPr="006F3214" w:rsidRDefault="006641F6" w:rsidP="006F3214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В </w:t>
      </w:r>
      <w:r w:rsidR="009C665F" w:rsidRPr="006F3214">
        <w:rPr>
          <w:lang w:eastAsia="en-US"/>
        </w:rPr>
        <w:t xml:space="preserve">Заявке 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ика не содержится предложений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лицами;</w:t>
      </w:r>
    </w:p>
    <w:p w:rsidR="006641F6" w:rsidRPr="006F3214" w:rsidRDefault="00B85360" w:rsidP="006F3214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   </w:t>
      </w:r>
      <w:r w:rsidR="006641F6" w:rsidRPr="006F3214">
        <w:rPr>
          <w:lang w:eastAsia="en-US"/>
        </w:rPr>
        <w:t xml:space="preserve">В Заявке, представленной </w:t>
      </w:r>
      <w:r w:rsidR="00EB16FD" w:rsidRPr="006F3214">
        <w:rPr>
          <w:lang w:eastAsia="en-US"/>
        </w:rPr>
        <w:t>Участн</w:t>
      </w:r>
      <w:r w:rsidR="006641F6" w:rsidRPr="006F3214">
        <w:rPr>
          <w:lang w:eastAsia="en-US"/>
        </w:rPr>
        <w:t>иком</w:t>
      </w:r>
      <w:r w:rsidR="00AE7EAE" w:rsidRPr="006F3214">
        <w:rPr>
          <w:lang w:eastAsia="en-US"/>
        </w:rPr>
        <w:t>,</w:t>
      </w:r>
      <w:r w:rsidR="006641F6" w:rsidRPr="006F3214">
        <w:rPr>
          <w:lang w:eastAsia="en-US"/>
        </w:rPr>
        <w:t xml:space="preserve"> содержится предложение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и иностранными лицами</w:t>
      </w:r>
      <w:r w:rsidR="006641F6" w:rsidRPr="006F3214">
        <w:rPr>
          <w:lang w:eastAsia="en-US"/>
        </w:rPr>
        <w:t xml:space="preserve">, при этом стоимость </w:t>
      </w:r>
      <w:r w:rsidR="009C665F" w:rsidRPr="006F3214">
        <w:rPr>
          <w:lang w:eastAsia="en-US"/>
        </w:rPr>
        <w:t>выполняемых работ, оказываемых услуг российскими лицами</w:t>
      </w:r>
      <w:r w:rsidR="009C665F" w:rsidRPr="006F3214" w:rsidDel="009C665F">
        <w:rPr>
          <w:lang w:eastAsia="en-US"/>
        </w:rPr>
        <w:t xml:space="preserve"> </w:t>
      </w:r>
      <w:r w:rsidR="006641F6" w:rsidRPr="006F3214">
        <w:rPr>
          <w:lang w:eastAsia="en-US"/>
        </w:rPr>
        <w:t xml:space="preserve">менее </w:t>
      </w:r>
      <w:r w:rsidR="009F26DF" w:rsidRPr="006F3214">
        <w:rPr>
          <w:lang w:eastAsia="en-US"/>
        </w:rPr>
        <w:t xml:space="preserve">50% от предложенной таким </w:t>
      </w:r>
      <w:r w:rsidR="00EB16FD" w:rsidRPr="006F3214">
        <w:rPr>
          <w:lang w:eastAsia="en-US"/>
        </w:rPr>
        <w:t>Участн</w:t>
      </w:r>
      <w:r w:rsidR="009F26DF" w:rsidRPr="006F3214">
        <w:rPr>
          <w:lang w:eastAsia="en-US"/>
        </w:rPr>
        <w:t xml:space="preserve">иком </w:t>
      </w:r>
      <w:r w:rsidR="006641F6" w:rsidRPr="006F3214">
        <w:rPr>
          <w:lang w:eastAsia="en-US"/>
        </w:rPr>
        <w:t xml:space="preserve">стоимости </w:t>
      </w:r>
      <w:r w:rsidR="009F26DF" w:rsidRPr="006F3214">
        <w:rPr>
          <w:lang w:eastAsia="en-US"/>
        </w:rPr>
        <w:t>выполнения работ</w:t>
      </w:r>
      <w:r w:rsidR="00D62598">
        <w:rPr>
          <w:lang w:eastAsia="en-US"/>
        </w:rPr>
        <w:t xml:space="preserve"> </w:t>
      </w:r>
      <w:r w:rsidR="00F91C4D" w:rsidRPr="006F3214">
        <w:rPr>
          <w:lang w:eastAsia="en-US"/>
        </w:rPr>
        <w:t>(</w:t>
      </w:r>
      <w:r w:rsidR="009F26DF" w:rsidRPr="006F3214">
        <w:rPr>
          <w:lang w:eastAsia="en-US"/>
        </w:rPr>
        <w:t>оказания услуг</w:t>
      </w:r>
      <w:r w:rsidR="00F91C4D" w:rsidRPr="006F3214">
        <w:rPr>
          <w:lang w:eastAsia="en-US"/>
        </w:rPr>
        <w:t>)</w:t>
      </w:r>
      <w:r w:rsidR="006641F6" w:rsidRPr="006F3214">
        <w:rPr>
          <w:lang w:eastAsia="en-US"/>
        </w:rPr>
        <w:t>;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Для установления соотношения цены работ</w:t>
      </w:r>
      <w:r w:rsidR="00395225" w:rsidRPr="006F3214">
        <w:rPr>
          <w:sz w:val="20"/>
        </w:rPr>
        <w:t xml:space="preserve"> (</w:t>
      </w:r>
      <w:r w:rsidR="00FE6733" w:rsidRPr="006F3214">
        <w:rPr>
          <w:sz w:val="20"/>
        </w:rPr>
        <w:t>услуг</w:t>
      </w:r>
      <w:r w:rsidR="00395225" w:rsidRPr="006F3214">
        <w:rPr>
          <w:sz w:val="20"/>
        </w:rPr>
        <w:t>),</w:t>
      </w:r>
      <w:r w:rsidR="00432671" w:rsidRPr="006F3214">
        <w:rPr>
          <w:sz w:val="20"/>
        </w:rPr>
        <w:t xml:space="preserve"> </w:t>
      </w:r>
      <w:r w:rsidR="005A604E" w:rsidRPr="006F3214">
        <w:rPr>
          <w:sz w:val="20"/>
        </w:rPr>
        <w:t>выполняемых</w:t>
      </w:r>
      <w:r w:rsidRPr="006F3214">
        <w:rPr>
          <w:sz w:val="20"/>
        </w:rPr>
        <w:t xml:space="preserve"> российскими и иностранными лицами, цена единицы кажд</w:t>
      </w:r>
      <w:r w:rsidR="00432671" w:rsidRPr="006F3214">
        <w:rPr>
          <w:sz w:val="20"/>
        </w:rPr>
        <w:t>ой</w:t>
      </w:r>
      <w:r w:rsidRPr="006F3214">
        <w:rPr>
          <w:sz w:val="20"/>
        </w:rPr>
        <w:t xml:space="preserve">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определяется как произведение начальной (максимальной) цены единицы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6F3214">
        <w:rPr>
          <w:sz w:val="20"/>
        </w:rPr>
        <w:t>ую (максимальную) цену договора.</w:t>
      </w:r>
    </w:p>
    <w:p w:rsidR="003E453F" w:rsidRPr="006F3214" w:rsidRDefault="00B92850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526257" w:rsidRPr="006F3214">
        <w:rPr>
          <w:sz w:val="20"/>
        </w:rPr>
        <w:t xml:space="preserve">В целях применения настоящего пункта Документации </w:t>
      </w:r>
      <w:r w:rsidR="003E453F" w:rsidRPr="006F3214">
        <w:rPr>
          <w:sz w:val="20"/>
        </w:rPr>
        <w:t xml:space="preserve">под ценой </w:t>
      </w:r>
      <w:r w:rsidR="00916862" w:rsidRPr="006F3214">
        <w:rPr>
          <w:sz w:val="20"/>
        </w:rPr>
        <w:t xml:space="preserve">единицы </w:t>
      </w:r>
      <w:r w:rsidR="00395225" w:rsidRPr="006F3214">
        <w:rPr>
          <w:sz w:val="20"/>
        </w:rPr>
        <w:t>работы (оказываемой услуги)</w:t>
      </w:r>
      <w:r w:rsidR="003E453F" w:rsidRPr="006F3214">
        <w:rPr>
          <w:sz w:val="20"/>
        </w:rPr>
        <w:t xml:space="preserve"> принимается цена единицы каждой </w:t>
      </w:r>
      <w:r w:rsidR="009F26DF" w:rsidRPr="006F3214">
        <w:rPr>
          <w:sz w:val="20"/>
        </w:rPr>
        <w:t>выполняемой работы</w:t>
      </w:r>
      <w:r w:rsidR="00D370AB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оказываемой услуги</w:t>
      </w:r>
      <w:r w:rsidR="00F91C4D" w:rsidRPr="006F3214">
        <w:rPr>
          <w:sz w:val="20"/>
        </w:rPr>
        <w:t>)</w:t>
      </w:r>
      <w:r w:rsidR="002F5804" w:rsidRPr="006F3214">
        <w:rPr>
          <w:sz w:val="20"/>
        </w:rPr>
        <w:t>,</w:t>
      </w:r>
      <w:r w:rsidR="003E453F" w:rsidRPr="006F3214">
        <w:rPr>
          <w:sz w:val="20"/>
        </w:rPr>
        <w:t xml:space="preserve"> </w:t>
      </w:r>
      <w:r w:rsidR="00916862" w:rsidRPr="006F3214">
        <w:rPr>
          <w:sz w:val="20"/>
        </w:rPr>
        <w:t xml:space="preserve">указанной </w:t>
      </w:r>
      <w:r w:rsidR="003E453F" w:rsidRPr="006F3214">
        <w:rPr>
          <w:sz w:val="20"/>
        </w:rPr>
        <w:t xml:space="preserve">в </w:t>
      </w:r>
      <w:r w:rsidR="00916862" w:rsidRPr="006F3214">
        <w:rPr>
          <w:sz w:val="20"/>
        </w:rPr>
        <w:t xml:space="preserve">Заявке </w:t>
      </w:r>
      <w:r w:rsidR="00EB16FD" w:rsidRPr="006F3214">
        <w:rPr>
          <w:sz w:val="20"/>
        </w:rPr>
        <w:t>Участн</w:t>
      </w:r>
      <w:r w:rsidR="003E453F" w:rsidRPr="006F3214">
        <w:rPr>
          <w:sz w:val="20"/>
        </w:rPr>
        <w:t>ика</w:t>
      </w:r>
      <w:r w:rsidRPr="006F3214">
        <w:rPr>
          <w:sz w:val="20"/>
        </w:rPr>
        <w:t>.</w:t>
      </w:r>
    </w:p>
    <w:p w:rsidR="006577D0" w:rsidRPr="006F3214" w:rsidRDefault="006577D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9" w:name="_Toc536632688"/>
      <w:r w:rsidRPr="006F3214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FB2C17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bookmarkEnd w:id="109"/>
      <w:r w:rsidR="009325D2">
        <w:rPr>
          <w:b/>
          <w:sz w:val="20"/>
          <w:szCs w:val="20"/>
          <w:lang w:val="ru-RU"/>
        </w:rPr>
        <w:t>я</w:t>
      </w:r>
    </w:p>
    <w:p w:rsidR="00AE7EAE" w:rsidRPr="006F3214" w:rsidRDefault="00AE7EA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6F3214">
        <w:rPr>
          <w:sz w:val="20"/>
          <w:lang w:eastAsia="x-none"/>
        </w:rPr>
        <w:t>Комиссией могут быть приняты следующие решения: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 выборе наиболее выгодных условий </w:t>
      </w:r>
      <w:r w:rsidR="005A604E" w:rsidRPr="006F3214">
        <w:rPr>
          <w:sz w:val="20"/>
          <w:lang w:val="ru-RU"/>
        </w:rPr>
        <w:t>выполнения</w:t>
      </w:r>
      <w:r w:rsidR="009F26DF" w:rsidRPr="006F3214">
        <w:rPr>
          <w:sz w:val="20"/>
          <w:lang w:val="ru-RU"/>
        </w:rPr>
        <w:t xml:space="preserve"> работ</w:t>
      </w:r>
      <w:r w:rsidR="00EB355D" w:rsidRPr="006F3214">
        <w:rPr>
          <w:sz w:val="20"/>
          <w:lang w:val="ru-RU"/>
        </w:rPr>
        <w:t xml:space="preserve"> </w:t>
      </w:r>
      <w:r w:rsidR="00F91C4D" w:rsidRPr="006F3214">
        <w:rPr>
          <w:sz w:val="20"/>
          <w:lang w:val="ru-RU"/>
        </w:rPr>
        <w:t>(</w:t>
      </w:r>
      <w:r w:rsidR="009F26DF" w:rsidRPr="006F3214">
        <w:rPr>
          <w:sz w:val="20"/>
          <w:lang w:val="ru-RU"/>
        </w:rPr>
        <w:t>оказания услуг</w:t>
      </w:r>
      <w:r w:rsidR="00F91C4D" w:rsidRPr="006F3214">
        <w:rPr>
          <w:sz w:val="20"/>
          <w:lang w:val="ru-RU"/>
        </w:rPr>
        <w:t>)</w:t>
      </w:r>
      <w:r w:rsidRPr="006F3214">
        <w:rPr>
          <w:sz w:val="20"/>
        </w:rPr>
        <w:t xml:space="preserve"> из числа предложенных </w:t>
      </w:r>
      <w:r w:rsidR="00EB16FD" w:rsidRPr="006F3214">
        <w:rPr>
          <w:sz w:val="20"/>
          <w:lang w:val="ru-RU"/>
        </w:rPr>
        <w:t>Участн</w:t>
      </w:r>
      <w:r w:rsidRPr="006F3214">
        <w:rPr>
          <w:sz w:val="20"/>
          <w:lang w:val="ru-RU"/>
        </w:rPr>
        <w:t>иками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отклонении всех </w:t>
      </w:r>
      <w:r w:rsidR="00FB2C17" w:rsidRPr="006F3214">
        <w:rPr>
          <w:sz w:val="20"/>
          <w:lang w:val="ru-RU"/>
        </w:rPr>
        <w:t>Заявок</w:t>
      </w:r>
      <w:r w:rsidRPr="006F3214">
        <w:rPr>
          <w:sz w:val="20"/>
        </w:rPr>
        <w:t xml:space="preserve">, признании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="009325D2">
        <w:rPr>
          <w:sz w:val="20"/>
        </w:rPr>
        <w:t xml:space="preserve"> исследования</w:t>
      </w:r>
      <w:r w:rsidRPr="006F3214">
        <w:rPr>
          <w:sz w:val="20"/>
        </w:rPr>
        <w:t xml:space="preserve"> несостоявшимися;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отказе от проведения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</w:t>
      </w:r>
      <w:r w:rsidR="009325D2">
        <w:rPr>
          <w:sz w:val="20"/>
          <w:lang w:val="ru-RU"/>
        </w:rPr>
        <w:t>ия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6F3214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6F3214">
        <w:rPr>
          <w:sz w:val="20"/>
          <w:lang w:val="ru-RU"/>
        </w:rPr>
        <w:t>З</w:t>
      </w:r>
      <w:r w:rsidRPr="006F3214">
        <w:rPr>
          <w:sz w:val="20"/>
        </w:rPr>
        <w:t>аявок</w:t>
      </w:r>
      <w:r w:rsidR="00FB2C17" w:rsidRPr="006F3214">
        <w:rPr>
          <w:sz w:val="20"/>
          <w:lang w:val="ru-RU"/>
        </w:rPr>
        <w:t>.</w:t>
      </w:r>
    </w:p>
    <w:p w:rsidR="00AE7EAE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признать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овое исследование</w:t>
      </w:r>
      <w:r w:rsidRPr="006F3214">
        <w:rPr>
          <w:sz w:val="20"/>
        </w:rPr>
        <w:t xml:space="preserve"> несостоявшимися в случае, если на участие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исследованиях подана одна Заявка.</w:t>
      </w:r>
    </w:p>
    <w:p w:rsidR="00457C4B" w:rsidRPr="006F3214" w:rsidRDefault="00457C4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Комиссия вправе по результатам маркетингов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 выбрать </w:t>
      </w:r>
      <w:r w:rsidR="009D71FC" w:rsidRPr="006F3214">
        <w:rPr>
          <w:sz w:val="20"/>
        </w:rPr>
        <w:t xml:space="preserve">как наиболее выгодные </w:t>
      </w:r>
      <w:r w:rsidRPr="006F3214">
        <w:rPr>
          <w:sz w:val="20"/>
        </w:rPr>
        <w:t xml:space="preserve">предложения нескольких участников, </w:t>
      </w:r>
      <w:r w:rsidR="00F43518" w:rsidRPr="006F3214">
        <w:rPr>
          <w:sz w:val="20"/>
        </w:rPr>
        <w:t xml:space="preserve">в соответствии с </w:t>
      </w:r>
      <w:r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_Ref536020430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Решение Комиссии оформляется протоколом</w:t>
      </w:r>
      <w:r w:rsidR="009F7E4B" w:rsidRPr="006F3214">
        <w:rPr>
          <w:sz w:val="20"/>
        </w:rPr>
        <w:t xml:space="preserve"> Ком</w:t>
      </w:r>
      <w:r w:rsidR="009325D2">
        <w:rPr>
          <w:sz w:val="20"/>
        </w:rPr>
        <w:t>иссии о результатах Маркетингового исследования</w:t>
      </w:r>
      <w:r w:rsidR="009F7E4B" w:rsidRPr="006F3214">
        <w:rPr>
          <w:sz w:val="20"/>
        </w:rPr>
        <w:t xml:space="preserve"> (далее – Протокол)</w:t>
      </w:r>
      <w:r w:rsidRPr="006F3214">
        <w:rPr>
          <w:sz w:val="20"/>
        </w:rPr>
        <w:t>.</w:t>
      </w:r>
    </w:p>
    <w:p w:rsidR="00EA496C" w:rsidRPr="006F3214" w:rsidRDefault="005C138F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При </w:t>
      </w:r>
      <w:r w:rsidR="00EA496C" w:rsidRPr="006F3214">
        <w:rPr>
          <w:sz w:val="20"/>
        </w:rPr>
        <w:t>выявлени</w:t>
      </w:r>
      <w:r w:rsidRPr="006F3214">
        <w:rPr>
          <w:sz w:val="20"/>
        </w:rPr>
        <w:t>и</w:t>
      </w:r>
      <w:r w:rsidR="00EA496C" w:rsidRPr="006F3214">
        <w:rPr>
          <w:sz w:val="20"/>
        </w:rPr>
        <w:t xml:space="preserve"> </w:t>
      </w:r>
      <w:r w:rsidR="009B2DB9" w:rsidRPr="006F3214">
        <w:rPr>
          <w:sz w:val="20"/>
        </w:rPr>
        <w:t xml:space="preserve">недостоверных сведений в </w:t>
      </w:r>
      <w:r w:rsidR="0016174E" w:rsidRPr="006F3214">
        <w:rPr>
          <w:sz w:val="20"/>
        </w:rPr>
        <w:t xml:space="preserve">Заявке, несоответствия Участника, а также привлекаемых им для исполнения договора соисполнителей (субподрядчиков) установленным Документацией требованиям, несоответствия </w:t>
      </w:r>
      <w:r w:rsidR="0012081C" w:rsidRPr="006F3214">
        <w:rPr>
          <w:sz w:val="20"/>
        </w:rPr>
        <w:t>выполняемых работ</w:t>
      </w:r>
      <w:r w:rsidR="0016174E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Участника </w:t>
      </w:r>
      <w:r w:rsidR="0016174E" w:rsidRPr="006F3214">
        <w:rPr>
          <w:sz w:val="20"/>
        </w:rPr>
        <w:t xml:space="preserve">требованиям, установленным Документацией к </w:t>
      </w:r>
      <w:r w:rsidR="0012081C" w:rsidRPr="006F3214">
        <w:rPr>
          <w:sz w:val="20"/>
        </w:rPr>
        <w:t>работам</w:t>
      </w:r>
      <w:r w:rsidR="0016174E" w:rsidRPr="006F3214">
        <w:rPr>
          <w:sz w:val="20"/>
        </w:rPr>
        <w:t>, являющимся предметом Маркетингов</w:t>
      </w:r>
      <w:r w:rsidR="009325D2">
        <w:rPr>
          <w:sz w:val="20"/>
        </w:rPr>
        <w:t>ого исследования</w:t>
      </w:r>
      <w:r w:rsidR="0016174E" w:rsidRPr="006F3214">
        <w:rPr>
          <w:sz w:val="20"/>
        </w:rPr>
        <w:t>,</w:t>
      </w:r>
      <w:r w:rsidR="0054279B" w:rsidRPr="006F3214">
        <w:rPr>
          <w:sz w:val="20"/>
        </w:rPr>
        <w:t xml:space="preserve"> </w:t>
      </w:r>
      <w:r w:rsidR="0016174E" w:rsidRPr="006F3214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54279B" w:rsidRPr="006F3214">
        <w:rPr>
          <w:sz w:val="20"/>
        </w:rPr>
        <w:t>.</w:t>
      </w:r>
    </w:p>
    <w:p w:rsidR="00E223F3" w:rsidRPr="006F3214" w:rsidRDefault="00E223F3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6F3214" w:rsidRDefault="00414B94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536632689"/>
      <w:r w:rsidRPr="006F3214">
        <w:rPr>
          <w:b/>
          <w:sz w:val="20"/>
          <w:szCs w:val="20"/>
          <w:lang w:val="ru-RU"/>
        </w:rPr>
        <w:lastRenderedPageBreak/>
        <w:t xml:space="preserve">Публикация информации </w:t>
      </w:r>
      <w:r w:rsidR="009F7E4B" w:rsidRPr="006F3214">
        <w:rPr>
          <w:b/>
          <w:sz w:val="20"/>
          <w:szCs w:val="20"/>
          <w:lang w:val="ru-RU"/>
        </w:rPr>
        <w:t xml:space="preserve">и уведомление </w:t>
      </w:r>
      <w:r w:rsidRPr="006F3214">
        <w:rPr>
          <w:b/>
          <w:sz w:val="20"/>
          <w:szCs w:val="20"/>
          <w:lang w:val="ru-RU"/>
        </w:rPr>
        <w:t xml:space="preserve">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Pr="006F3214">
        <w:rPr>
          <w:b/>
          <w:sz w:val="20"/>
          <w:szCs w:val="20"/>
          <w:lang w:val="ru-RU"/>
        </w:rPr>
        <w:t xml:space="preserve"> исследовани</w:t>
      </w:r>
      <w:bookmarkEnd w:id="110"/>
      <w:r w:rsidR="009325D2">
        <w:rPr>
          <w:b/>
          <w:sz w:val="20"/>
          <w:szCs w:val="20"/>
          <w:lang w:val="ru-RU"/>
        </w:rPr>
        <w:t>я</w:t>
      </w:r>
    </w:p>
    <w:p w:rsidR="00414B94" w:rsidRPr="006F3214" w:rsidRDefault="00414B9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6F3214" w:rsidRDefault="0091686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1" w:name="_Ref533496554"/>
      <w:r w:rsidRPr="006F3214">
        <w:rPr>
          <w:sz w:val="20"/>
        </w:rPr>
        <w:t>Информация о результатах Маркетингов</w:t>
      </w:r>
      <w:r w:rsidR="009325D2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Pr="006F3214">
        <w:rPr>
          <w:sz w:val="20"/>
        </w:rPr>
        <w:t xml:space="preserve"> в форме Протокола публикуется </w:t>
      </w:r>
      <w:r w:rsidR="00EB355D" w:rsidRPr="006F3214">
        <w:rPr>
          <w:sz w:val="20"/>
        </w:rPr>
        <w:t xml:space="preserve">в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системе, </w:t>
      </w:r>
      <w:r w:rsidR="00CB05C3" w:rsidRPr="006F3214">
        <w:rPr>
          <w:sz w:val="20"/>
        </w:rPr>
        <w:t>указанной</w:t>
      </w:r>
      <w:r w:rsidR="00534374" w:rsidRPr="006F3214">
        <w:rPr>
          <w:sz w:val="20"/>
        </w:rPr>
        <w:t xml:space="preserve"> </w:t>
      </w:r>
      <w:r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CB05C3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</w:t>
      </w:r>
      <w:r w:rsidR="009F7E4B" w:rsidRPr="006F3214">
        <w:rPr>
          <w:sz w:val="20"/>
        </w:rPr>
        <w:t>ы</w:t>
      </w:r>
      <w:r w:rsidRPr="006F3214">
        <w:rPr>
          <w:sz w:val="20"/>
        </w:rPr>
        <w:t>.</w:t>
      </w:r>
      <w:bookmarkEnd w:id="111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2" w:name="_Ref533693865"/>
      <w:r w:rsidRPr="006F3214">
        <w:rPr>
          <w:sz w:val="20"/>
        </w:rPr>
        <w:t xml:space="preserve">Организатор в течение 3 дней с момента размещения </w:t>
      </w:r>
      <w:r w:rsidR="009F7E4B" w:rsidRPr="006F3214">
        <w:rPr>
          <w:sz w:val="20"/>
        </w:rPr>
        <w:t>П</w:t>
      </w:r>
      <w:r w:rsidRPr="006F3214">
        <w:rPr>
          <w:sz w:val="20"/>
        </w:rPr>
        <w:t xml:space="preserve">ротокола, </w:t>
      </w:r>
      <w:r w:rsidR="009F7E4B" w:rsidRPr="006F3214">
        <w:rPr>
          <w:sz w:val="20"/>
        </w:rPr>
        <w:t>содержащего решение Комиссии, предусмотренное п. 2.6.1</w:t>
      </w:r>
      <w:r w:rsidR="00381F42" w:rsidRPr="006F3214">
        <w:rPr>
          <w:sz w:val="20"/>
        </w:rPr>
        <w:t xml:space="preserve">.1 </w:t>
      </w:r>
      <w:r w:rsidR="009F7E4B" w:rsidRPr="006F3214">
        <w:rPr>
          <w:sz w:val="20"/>
        </w:rPr>
        <w:t xml:space="preserve"> Документации</w:t>
      </w:r>
      <w:r w:rsidRPr="006F3214">
        <w:rPr>
          <w:sz w:val="20"/>
        </w:rPr>
        <w:t xml:space="preserve">, уведомляет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</w:t>
      </w:r>
      <w:r w:rsidR="00BA5596" w:rsidRPr="006F3214">
        <w:rPr>
          <w:sz w:val="20"/>
        </w:rPr>
        <w:t>чьи</w:t>
      </w:r>
      <w:r w:rsidRPr="006F3214">
        <w:rPr>
          <w:sz w:val="20"/>
        </w:rPr>
        <w:t xml:space="preserve"> условия </w:t>
      </w:r>
      <w:r w:rsidR="009F26DF" w:rsidRPr="006F3214">
        <w:rPr>
          <w:sz w:val="20"/>
        </w:rPr>
        <w:t>выполнения работ</w:t>
      </w:r>
      <w:r w:rsidR="003241EA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,</w:t>
      </w:r>
      <w:r w:rsidR="00BA5596" w:rsidRPr="006F3214">
        <w:rPr>
          <w:sz w:val="20"/>
        </w:rPr>
        <w:t xml:space="preserve"> указанные в его Заявке, признаны</w:t>
      </w:r>
      <w:r w:rsidRPr="006F3214">
        <w:rPr>
          <w:sz w:val="20"/>
        </w:rPr>
        <w:t xml:space="preserve"> наиболее выгодными, посредством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  <w:bookmarkEnd w:id="112"/>
    </w:p>
    <w:p w:rsidR="00520273" w:rsidRPr="006F3214" w:rsidRDefault="0052027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Default="0052027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3" w:name="_Toc536632690"/>
      <w:r w:rsidRPr="006F3214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6F3214">
        <w:rPr>
          <w:b/>
          <w:sz w:val="20"/>
          <w:szCs w:val="20"/>
          <w:lang w:val="ru-RU"/>
        </w:rPr>
        <w:t>Участн</w:t>
      </w:r>
      <w:r w:rsidRPr="006F3214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="004D0EEE"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4D0EEE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r w:rsidR="009325D2">
        <w:rPr>
          <w:b/>
          <w:sz w:val="20"/>
          <w:szCs w:val="20"/>
          <w:lang w:val="ru-RU"/>
        </w:rPr>
        <w:t>я</w:t>
      </w:r>
      <w:r w:rsidR="009F7E4B" w:rsidRPr="006F3214">
        <w:rPr>
          <w:b/>
          <w:sz w:val="20"/>
          <w:szCs w:val="20"/>
          <w:lang w:val="ru-RU"/>
        </w:rPr>
        <w:t>, предусмотренным п. 2.6.1</w:t>
      </w:r>
      <w:r w:rsidR="00381F42" w:rsidRPr="006F3214">
        <w:rPr>
          <w:b/>
          <w:sz w:val="20"/>
          <w:szCs w:val="20"/>
          <w:lang w:val="ru-RU"/>
        </w:rPr>
        <w:t>.1</w:t>
      </w:r>
      <w:r w:rsidR="009F7E4B" w:rsidRPr="006F3214">
        <w:rPr>
          <w:b/>
          <w:sz w:val="20"/>
          <w:szCs w:val="20"/>
          <w:lang w:val="ru-RU"/>
        </w:rPr>
        <w:t xml:space="preserve"> Документации</w:t>
      </w:r>
      <w:bookmarkEnd w:id="113"/>
    </w:p>
    <w:p w:rsidR="00161D78" w:rsidRPr="00161D78" w:rsidRDefault="00161D78" w:rsidP="00161D7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62598" w:rsidRPr="00D62598" w:rsidRDefault="00D62598" w:rsidP="00D62598">
      <w:pPr>
        <w:pStyle w:val="afff8"/>
        <w:numPr>
          <w:ilvl w:val="2"/>
          <w:numId w:val="5"/>
        </w:numPr>
        <w:tabs>
          <w:tab w:val="clear" w:pos="1004"/>
        </w:tabs>
        <w:ind w:left="0" w:firstLine="0"/>
        <w:rPr>
          <w:sz w:val="20"/>
        </w:rPr>
      </w:pPr>
      <w:bookmarkStart w:id="114" w:name="_Ref533496573"/>
      <w:bookmarkStart w:id="115" w:name="_Ref536020473"/>
      <w:r w:rsidRPr="00D62598">
        <w:rPr>
          <w:sz w:val="20"/>
        </w:rPr>
        <w:t xml:space="preserve">Договор по </w:t>
      </w:r>
      <w:r>
        <w:rPr>
          <w:sz w:val="20"/>
        </w:rPr>
        <w:t>итогам маркетингового исследования</w:t>
      </w:r>
      <w:r w:rsidRPr="00D62598">
        <w:rPr>
          <w:sz w:val="20"/>
        </w:rPr>
        <w:t xml:space="preserve"> заключается не ранее чем через 10 (десять) дней </w:t>
      </w:r>
      <w:r>
        <w:rPr>
          <w:sz w:val="20"/>
        </w:rPr>
        <w:t xml:space="preserve">со дня подведения итогов маркетингового исследования либо в случае, если предусмотрено размещение результата маркетингового исследования на сайте в информационно-телекоммуникационной сети Интернет, со дня такого размещения. </w:t>
      </w:r>
    </w:p>
    <w:p w:rsidR="00520273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r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</w:t>
      </w:r>
      <w:r w:rsidR="00BA5596" w:rsidRPr="006F3214">
        <w:rPr>
          <w:sz w:val="20"/>
        </w:rPr>
        <w:t xml:space="preserve">чьи условия </w:t>
      </w:r>
      <w:r w:rsidR="009F26DF" w:rsidRPr="006F3214">
        <w:rPr>
          <w:sz w:val="20"/>
        </w:rPr>
        <w:t>выполнения работ</w:t>
      </w:r>
      <w:r w:rsidR="00CD61A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</w:t>
      </w:r>
      <w:r w:rsidR="00520273" w:rsidRPr="006F3214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6F3214">
        <w:rPr>
          <w:sz w:val="20"/>
        </w:rPr>
        <w:t>п.</w:t>
      </w:r>
      <w:r w:rsidR="00381F42" w:rsidRPr="006F3214">
        <w:rPr>
          <w:sz w:val="20"/>
        </w:rPr>
        <w:t xml:space="preserve"> 2.7.2</w:t>
      </w:r>
      <w:r w:rsidR="00110D1C" w:rsidRPr="006F3214">
        <w:rPr>
          <w:sz w:val="20"/>
        </w:rPr>
        <w:t xml:space="preserve"> </w:t>
      </w:r>
      <w:r w:rsidR="00520273" w:rsidRPr="006F3214">
        <w:rPr>
          <w:sz w:val="20"/>
        </w:rPr>
        <w:t xml:space="preserve">Документации уведомления Организатора о результатах </w:t>
      </w:r>
      <w:r w:rsidRPr="006F3214">
        <w:rPr>
          <w:sz w:val="20"/>
        </w:rPr>
        <w:t>Маркетинг</w:t>
      </w:r>
      <w:r w:rsidR="00520273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="00520273" w:rsidRPr="006F3214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6F3214">
        <w:rPr>
          <w:sz w:val="20"/>
        </w:rPr>
        <w:t>п.</w:t>
      </w:r>
      <w:r w:rsidR="0052027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_Ref533496564 \r \h </w:instrText>
      </w:r>
      <w:r w:rsidR="00A96E85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2.8.2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520273" w:rsidRPr="006F3214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4"/>
      <w:r w:rsidR="00CD61A3" w:rsidRPr="006F3214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381F42" w:rsidRPr="006F3214">
        <w:rPr>
          <w:sz w:val="20"/>
        </w:rPr>
        <w:t xml:space="preserve">, </w:t>
      </w:r>
      <w:r w:rsidR="00CD61A3" w:rsidRPr="006F3214">
        <w:rPr>
          <w:sz w:val="20"/>
        </w:rPr>
        <w:t>Документации, подписанный им в соответствии с настоящий пунктом Документации проек</w:t>
      </w:r>
      <w:r w:rsidR="009325D2">
        <w:rPr>
          <w:sz w:val="20"/>
        </w:rPr>
        <w:t xml:space="preserve">т Договора считается надлежащим </w:t>
      </w:r>
      <w:r w:rsidR="00CD61A3" w:rsidRPr="006F3214">
        <w:rPr>
          <w:sz w:val="20"/>
        </w:rPr>
        <w:t xml:space="preserve">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>Документации.</w:t>
      </w:r>
      <w:bookmarkEnd w:id="115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6" w:name="_Ref533496564"/>
      <w:r w:rsidRPr="006F3214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6F3214">
        <w:rPr>
          <w:sz w:val="20"/>
        </w:rPr>
        <w:t xml:space="preserve">не превышающей </w:t>
      </w:r>
      <w:r w:rsidR="006B4BA1" w:rsidRPr="006F3214">
        <w:rPr>
          <w:sz w:val="20"/>
        </w:rPr>
        <w:t>начальн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(максимальн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>) цен</w:t>
      </w:r>
      <w:r w:rsidR="009A5993" w:rsidRPr="006F3214">
        <w:rPr>
          <w:sz w:val="20"/>
        </w:rPr>
        <w:t>у</w:t>
      </w:r>
      <w:r w:rsidR="006B4BA1" w:rsidRPr="006F3214">
        <w:rPr>
          <w:sz w:val="20"/>
        </w:rPr>
        <w:t xml:space="preserve"> </w:t>
      </w:r>
      <w:r w:rsidR="009A5993" w:rsidRPr="006F3214">
        <w:rPr>
          <w:sz w:val="20"/>
        </w:rPr>
        <w:t>Маркетингов</w:t>
      </w:r>
      <w:r w:rsidR="009325D2">
        <w:rPr>
          <w:sz w:val="20"/>
        </w:rPr>
        <w:t>ого</w:t>
      </w:r>
      <w:r w:rsidR="009A5993"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="009A5993" w:rsidRPr="006F3214">
        <w:rPr>
          <w:sz w:val="20"/>
        </w:rPr>
        <w:t xml:space="preserve">, </w:t>
      </w:r>
      <w:r w:rsidR="006B4BA1" w:rsidRPr="006F3214">
        <w:rPr>
          <w:sz w:val="20"/>
        </w:rPr>
        <w:t>указанн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в Извещении</w:t>
      </w:r>
      <w:r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а также цену договора, указанную в Итоговом протоколе, </w:t>
      </w:r>
      <w:r w:rsidRPr="006F3214">
        <w:rPr>
          <w:sz w:val="20"/>
        </w:rPr>
        <w:t>и сформированн</w:t>
      </w:r>
      <w:r w:rsidR="00EF52E0" w:rsidRPr="006F3214">
        <w:rPr>
          <w:sz w:val="20"/>
        </w:rPr>
        <w:t xml:space="preserve">ой </w:t>
      </w:r>
      <w:r w:rsidRPr="006F3214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6F3214">
        <w:rPr>
          <w:sz w:val="20"/>
        </w:rPr>
        <w:t>,</w:t>
      </w:r>
      <w:r w:rsidRPr="006F3214">
        <w:rPr>
          <w:sz w:val="20"/>
        </w:rPr>
        <w:t xml:space="preserve"> </w:t>
      </w:r>
      <w:r w:rsidR="009A5993" w:rsidRPr="006F3214">
        <w:rPr>
          <w:sz w:val="20"/>
        </w:rPr>
        <w:t xml:space="preserve">в том числе по количественным и качественным характеристикам </w:t>
      </w:r>
      <w:r w:rsidR="0012081C" w:rsidRPr="006F3214">
        <w:rPr>
          <w:sz w:val="20"/>
        </w:rPr>
        <w:t>выполняемых работ</w:t>
      </w:r>
      <w:r w:rsidR="009A5993" w:rsidRPr="006F3214">
        <w:rPr>
          <w:sz w:val="20"/>
        </w:rPr>
        <w:t xml:space="preserve">, </w:t>
      </w:r>
      <w:r w:rsidRPr="006F3214">
        <w:rPr>
          <w:sz w:val="20"/>
        </w:rPr>
        <w:t xml:space="preserve">или </w:t>
      </w:r>
      <w:r w:rsidR="009A5993" w:rsidRPr="006F3214">
        <w:rPr>
          <w:sz w:val="20"/>
        </w:rPr>
        <w:t xml:space="preserve">коммерческого </w:t>
      </w:r>
      <w:r w:rsidRPr="006F3214">
        <w:rPr>
          <w:sz w:val="20"/>
        </w:rPr>
        <w:t>предложения) с условиями Документации</w:t>
      </w:r>
      <w:r w:rsidR="009F26DF" w:rsidRPr="006F3214">
        <w:rPr>
          <w:sz w:val="20"/>
        </w:rPr>
        <w:t xml:space="preserve"> </w:t>
      </w:r>
      <w:r w:rsidRPr="006F3214">
        <w:rPr>
          <w:sz w:val="20"/>
        </w:rPr>
        <w:t>приоритет име</w:t>
      </w:r>
      <w:r w:rsidR="009A5993" w:rsidRPr="006F3214">
        <w:rPr>
          <w:sz w:val="20"/>
        </w:rPr>
        <w:t xml:space="preserve">ют соответствующие условия </w:t>
      </w:r>
      <w:r w:rsidRPr="006F3214">
        <w:rPr>
          <w:sz w:val="20"/>
        </w:rPr>
        <w:t>Документаци</w:t>
      </w:r>
      <w:r w:rsidR="009A5993" w:rsidRPr="006F3214">
        <w:rPr>
          <w:sz w:val="20"/>
        </w:rPr>
        <w:t>и, включая приложенный к ней проект договора, которые должны быть отражены проекте договора, п</w:t>
      </w:r>
      <w:r w:rsidR="009325D2">
        <w:rPr>
          <w:sz w:val="20"/>
        </w:rPr>
        <w:t>одписанном со стороны Участника</w:t>
      </w:r>
      <w:r w:rsidR="009A5993" w:rsidRPr="006F3214">
        <w:rPr>
          <w:sz w:val="20"/>
        </w:rPr>
        <w:t>.</w:t>
      </w:r>
      <w:bookmarkEnd w:id="116"/>
    </w:p>
    <w:p w:rsidR="0012519A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6020497"/>
      <w:r w:rsidRPr="006F3214">
        <w:rPr>
          <w:sz w:val="20"/>
        </w:rPr>
        <w:t xml:space="preserve">В случае если </w:t>
      </w:r>
      <w:r w:rsidR="00BA5596" w:rsidRPr="006F3214">
        <w:rPr>
          <w:sz w:val="20"/>
        </w:rPr>
        <w:t xml:space="preserve">Комиссией признаны наиболее выгодными условия </w:t>
      </w:r>
      <w:r w:rsidR="009F26DF" w:rsidRPr="006F3214">
        <w:rPr>
          <w:sz w:val="20"/>
        </w:rPr>
        <w:t>выполнения работ</w:t>
      </w:r>
      <w:r w:rsidR="00BE03A1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 xml:space="preserve">, указанные в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BA5596" w:rsidRPr="006F3214">
        <w:rPr>
          <w:sz w:val="20"/>
        </w:rPr>
        <w:t>а</w:t>
      </w:r>
      <w:r w:rsidRPr="006F3214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7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отказаться от заключения договора по итогам </w:t>
      </w:r>
      <w:r w:rsidR="00EB16FD" w:rsidRPr="006F3214">
        <w:rPr>
          <w:sz w:val="20"/>
        </w:rPr>
        <w:t>Маркетинг</w:t>
      </w:r>
      <w:r w:rsidR="004D0EEE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Pr="006F3214">
        <w:rPr>
          <w:sz w:val="20"/>
        </w:rPr>
        <w:t xml:space="preserve"> в случае </w:t>
      </w:r>
      <w:r w:rsidR="00E648AC" w:rsidRPr="006F3214">
        <w:rPr>
          <w:sz w:val="20"/>
        </w:rPr>
        <w:t>непред</w:t>
      </w:r>
      <w:r w:rsidR="002F5804" w:rsidRPr="006F3214">
        <w:rPr>
          <w:sz w:val="20"/>
        </w:rPr>
        <w:t>о</w:t>
      </w:r>
      <w:r w:rsidR="00E648AC" w:rsidRPr="006F3214">
        <w:rPr>
          <w:sz w:val="20"/>
        </w:rPr>
        <w:t>ставления</w:t>
      </w:r>
      <w:r w:rsidRPr="006F3214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>ставления информации в неполном объеме.</w:t>
      </w:r>
    </w:p>
    <w:p w:rsidR="00520273" w:rsidRPr="006F3214" w:rsidRDefault="004D0EEE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EB16FD"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на стороне которого выступала Группа лиц, </w:t>
      </w:r>
      <w:r w:rsidR="00BA5596" w:rsidRPr="006F3214">
        <w:rPr>
          <w:sz w:val="20"/>
        </w:rPr>
        <w:t>обязан предоставить</w:t>
      </w:r>
      <w:r w:rsidR="00520273" w:rsidRPr="006F3214">
        <w:rPr>
          <w:sz w:val="20"/>
        </w:rPr>
        <w:t xml:space="preserve"> информаци</w:t>
      </w:r>
      <w:r w:rsidR="00BA5596" w:rsidRPr="006F3214">
        <w:rPr>
          <w:sz w:val="20"/>
        </w:rPr>
        <w:t>ю</w:t>
      </w:r>
      <w:r w:rsidR="00520273" w:rsidRPr="006F3214">
        <w:rPr>
          <w:sz w:val="20"/>
        </w:rPr>
        <w:t xml:space="preserve"> о цепочке собственников, включая бенеф</w:t>
      </w:r>
      <w:r w:rsidR="00BA5596" w:rsidRPr="006F3214">
        <w:rPr>
          <w:sz w:val="20"/>
        </w:rPr>
        <w:t>ициаров (в том числе конечных)</w:t>
      </w:r>
      <w:r w:rsidR="00520273" w:rsidRPr="006F3214">
        <w:rPr>
          <w:sz w:val="20"/>
        </w:rPr>
        <w:t xml:space="preserve"> в отношении каждого лица, входящего в такую группу.</w:t>
      </w:r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536020505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BA5596" w:rsidRPr="006F3214">
        <w:rPr>
          <w:sz w:val="20"/>
        </w:rPr>
        <w:t>ик</w:t>
      </w:r>
      <w:r w:rsidR="0054279B" w:rsidRPr="006F3214">
        <w:rPr>
          <w:sz w:val="20"/>
        </w:rPr>
        <w:t>,</w:t>
      </w:r>
      <w:r w:rsidR="00BA5596" w:rsidRPr="006F3214">
        <w:rPr>
          <w:sz w:val="20"/>
        </w:rPr>
        <w:t xml:space="preserve"> чьи условия </w:t>
      </w:r>
      <w:r w:rsidR="00C450D0" w:rsidRPr="006F3214">
        <w:rPr>
          <w:sz w:val="20"/>
        </w:rPr>
        <w:t>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C450D0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выгодными,</w:t>
      </w:r>
      <w:r w:rsidRPr="006F3214">
        <w:rPr>
          <w:sz w:val="20"/>
        </w:rPr>
        <w:t xml:space="preserve"> в срок, установленный в </w:t>
      </w:r>
      <w:r w:rsidR="007A6755" w:rsidRPr="006F3214">
        <w:rPr>
          <w:sz w:val="20"/>
        </w:rPr>
        <w:t>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C4797F" w:rsidRPr="006F3214">
        <w:rPr>
          <w:sz w:val="20"/>
        </w:rPr>
        <w:t>Документации</w:t>
      </w:r>
      <w:r w:rsidRPr="006F3214">
        <w:rPr>
          <w:sz w:val="20"/>
        </w:rPr>
        <w:t>, не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 xml:space="preserve">ставил Заказчику </w:t>
      </w:r>
      <w:r w:rsidR="00CD61A3" w:rsidRPr="006F3214">
        <w:rPr>
          <w:sz w:val="20"/>
        </w:rPr>
        <w:t xml:space="preserve">в соответствии с требованиями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_Ref536020497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 xml:space="preserve">Документации </w:t>
      </w:r>
      <w:r w:rsidRPr="006F3214">
        <w:rPr>
          <w:sz w:val="20"/>
        </w:rPr>
        <w:t>подписанный со своей стороны проект договора</w:t>
      </w:r>
      <w:r w:rsidR="00CD61A3" w:rsidRPr="006F3214">
        <w:rPr>
          <w:sz w:val="20"/>
        </w:rPr>
        <w:t xml:space="preserve">, </w:t>
      </w:r>
      <w:r w:rsidRPr="006F3214">
        <w:rPr>
          <w:sz w:val="20"/>
        </w:rPr>
        <w:t>то он считается уклонившимся от</w:t>
      </w:r>
      <w:r w:rsidR="00C4797F" w:rsidRPr="006F3214">
        <w:rPr>
          <w:sz w:val="20"/>
        </w:rPr>
        <w:t> </w:t>
      </w:r>
      <w:r w:rsidRPr="006F3214">
        <w:rPr>
          <w:sz w:val="20"/>
        </w:rPr>
        <w:t>заключения договора.</w:t>
      </w:r>
      <w:bookmarkEnd w:id="118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C4797F" w:rsidRPr="006F3214">
        <w:rPr>
          <w:sz w:val="20"/>
        </w:rPr>
        <w:t>ик</w:t>
      </w:r>
      <w:r w:rsidRPr="006F3214">
        <w:rPr>
          <w:sz w:val="20"/>
        </w:rPr>
        <w:t xml:space="preserve"> уклони</w:t>
      </w:r>
      <w:r w:rsidR="00EF52E0" w:rsidRPr="006F3214">
        <w:rPr>
          <w:sz w:val="20"/>
        </w:rPr>
        <w:t xml:space="preserve">лся </w:t>
      </w:r>
      <w:r w:rsidRPr="006F3214">
        <w:rPr>
          <w:sz w:val="20"/>
        </w:rPr>
        <w:t>от заключения договора</w:t>
      </w:r>
      <w:r w:rsidR="00EF52E0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(п.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_Ref536020505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Документации) </w:t>
      </w:r>
      <w:r w:rsidR="00EF52E0" w:rsidRPr="006F3214">
        <w:rPr>
          <w:sz w:val="20"/>
        </w:rPr>
        <w:t xml:space="preserve">или не предоставил обеспечение исполнения договора (если </w:t>
      </w:r>
      <w:r w:rsidR="009D25B6" w:rsidRPr="006F3214">
        <w:rPr>
          <w:sz w:val="20"/>
        </w:rPr>
        <w:t xml:space="preserve">оно </w:t>
      </w:r>
      <w:r w:rsidR="00EF52E0" w:rsidRPr="006F3214">
        <w:rPr>
          <w:sz w:val="20"/>
        </w:rPr>
        <w:t xml:space="preserve">предусмотрено </w:t>
      </w:r>
      <w:r w:rsidR="007A6755" w:rsidRPr="006F3214">
        <w:rPr>
          <w:sz w:val="20"/>
        </w:rPr>
        <w:t>Информацион</w:t>
      </w:r>
      <w:r w:rsidR="00EF52E0" w:rsidRPr="006F3214">
        <w:rPr>
          <w:sz w:val="20"/>
        </w:rPr>
        <w:t>ной картой)</w:t>
      </w:r>
      <w:r w:rsidRPr="006F3214">
        <w:rPr>
          <w:sz w:val="20"/>
        </w:rPr>
        <w:t xml:space="preserve">, Комиссия вправе пересмотреть результаты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ового исследования</w:t>
      </w:r>
      <w:r w:rsidR="00EF52E0" w:rsidRPr="006F3214">
        <w:rPr>
          <w:sz w:val="20"/>
        </w:rPr>
        <w:t xml:space="preserve"> и определить лучшей другую заявку</w:t>
      </w:r>
      <w:r w:rsidR="009325D2">
        <w:rPr>
          <w:sz w:val="20"/>
        </w:rPr>
        <w:t>, или Организатор объявляет ново</w:t>
      </w:r>
      <w:r w:rsidR="00EF52E0" w:rsidRPr="006F3214">
        <w:rPr>
          <w:sz w:val="20"/>
        </w:rPr>
        <w:t xml:space="preserve">е </w:t>
      </w:r>
      <w:r w:rsidR="00EB16FD" w:rsidRPr="006F3214">
        <w:rPr>
          <w:sz w:val="20"/>
        </w:rPr>
        <w:t>Маркетинг</w:t>
      </w:r>
      <w:r w:rsidR="00EF52E0" w:rsidRPr="006F3214">
        <w:rPr>
          <w:sz w:val="20"/>
        </w:rPr>
        <w:t>ов</w:t>
      </w:r>
      <w:r w:rsidR="009325D2">
        <w:rPr>
          <w:sz w:val="20"/>
        </w:rPr>
        <w:t>ое</w:t>
      </w:r>
      <w:r w:rsidR="00EF52E0" w:rsidRPr="006F3214">
        <w:rPr>
          <w:sz w:val="20"/>
        </w:rPr>
        <w:t xml:space="preserve"> исследовани</w:t>
      </w:r>
      <w:r w:rsidR="009325D2">
        <w:rPr>
          <w:sz w:val="20"/>
        </w:rPr>
        <w:t>е</w:t>
      </w:r>
      <w:r w:rsidRPr="006F3214">
        <w:rPr>
          <w:sz w:val="20"/>
        </w:rPr>
        <w:t>.</w:t>
      </w:r>
    </w:p>
    <w:p w:rsidR="00FF2DBB" w:rsidRPr="006F3214" w:rsidRDefault="00FF2DBB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6F3214" w:rsidRDefault="007D76E2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9" w:name="_Toc324499984"/>
      <w:bookmarkStart w:id="120" w:name="_Toc324500144"/>
      <w:bookmarkStart w:id="121" w:name="_Toc324502981"/>
      <w:bookmarkStart w:id="122" w:name="_Toc324503120"/>
      <w:bookmarkStart w:id="123" w:name="_Toc324503259"/>
      <w:bookmarkStart w:id="124" w:name="_Toc324499985"/>
      <w:bookmarkStart w:id="125" w:name="_Toc324500145"/>
      <w:bookmarkStart w:id="126" w:name="_Toc324502982"/>
      <w:bookmarkStart w:id="127" w:name="_Toc324503121"/>
      <w:bookmarkStart w:id="128" w:name="_Toc324503260"/>
      <w:bookmarkStart w:id="129" w:name="_Toc523236266"/>
      <w:bookmarkStart w:id="130" w:name="_Toc536632691"/>
      <w:bookmarkStart w:id="131" w:name="_Ref533693556"/>
      <w:bookmarkStart w:id="132" w:name="_Toc98329570"/>
      <w:bookmarkStart w:id="133" w:name="_Toc108423685"/>
      <w:bookmarkStart w:id="134" w:name="_Toc114916502"/>
      <w:bookmarkStart w:id="135" w:name="_Toc114917023"/>
      <w:bookmarkStart w:id="136" w:name="_Toc115241708"/>
      <w:bookmarkStart w:id="137" w:name="_Toc115242594"/>
      <w:bookmarkStart w:id="138" w:name="_Toc115243345"/>
      <w:bookmarkEnd w:id="10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6F3214">
        <w:rPr>
          <w:caps/>
          <w:sz w:val="20"/>
        </w:rPr>
        <w:t xml:space="preserve">ТРЕБОВАНИЯ К </w:t>
      </w:r>
      <w:r w:rsidR="00E810A9" w:rsidRPr="006F3214">
        <w:rPr>
          <w:caps/>
          <w:sz w:val="20"/>
        </w:rPr>
        <w:t>содержанию, форме, оформлению, составу</w:t>
      </w:r>
      <w:r w:rsidR="00F06236" w:rsidRPr="006F3214">
        <w:rPr>
          <w:caps/>
          <w:sz w:val="20"/>
        </w:rPr>
        <w:t>и сроку действия ЗАЯВКи. Инструкция по подготовке заявки</w:t>
      </w:r>
      <w:bookmarkEnd w:id="130"/>
    </w:p>
    <w:p w:rsidR="00CE048D" w:rsidRPr="006F3214" w:rsidRDefault="00CE048D" w:rsidP="006F3214">
      <w:pPr>
        <w:pStyle w:val="2e"/>
        <w:tabs>
          <w:tab w:val="left" w:pos="709"/>
        </w:tabs>
        <w:spacing w:after="0"/>
        <w:ind w:left="0"/>
      </w:pPr>
      <w:bookmarkStart w:id="139" w:name="_Toc536018592"/>
      <w:bookmarkStart w:id="140" w:name="_Toc536018713"/>
      <w:bookmarkStart w:id="141" w:name="_Toc536018832"/>
      <w:bookmarkStart w:id="142" w:name="_Toc536018951"/>
      <w:bookmarkStart w:id="143" w:name="_Toc536019065"/>
      <w:bookmarkStart w:id="144" w:name="_Toc536019173"/>
      <w:bookmarkStart w:id="145" w:name="_Toc536019272"/>
      <w:bookmarkStart w:id="146" w:name="_Toc536020038"/>
      <w:bookmarkStart w:id="147" w:name="_Toc536020105"/>
      <w:bookmarkEnd w:id="13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C7153" w:rsidRPr="006F3214" w:rsidRDefault="008C715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8" w:name="_Ref323807524"/>
      <w:bookmarkStart w:id="149" w:name="_Toc453152074"/>
      <w:bookmarkStart w:id="150" w:name="_Toc453166626"/>
      <w:bookmarkStart w:id="151" w:name="_Toc453074234"/>
      <w:bookmarkStart w:id="152" w:name="_Toc476580296"/>
      <w:bookmarkStart w:id="153" w:name="_Toc528759207"/>
      <w:bookmarkStart w:id="154" w:name="_Toc536632692"/>
      <w:r w:rsidRPr="006F3214">
        <w:rPr>
          <w:b/>
          <w:sz w:val="20"/>
          <w:szCs w:val="20"/>
        </w:rPr>
        <w:t>Требовани</w:t>
      </w:r>
      <w:r w:rsidR="001D6A5D" w:rsidRPr="006F3214">
        <w:rPr>
          <w:b/>
          <w:sz w:val="20"/>
          <w:szCs w:val="20"/>
        </w:rPr>
        <w:t xml:space="preserve">я к подготовке Письма о подаче </w:t>
      </w:r>
      <w:r w:rsidR="001D6A5D" w:rsidRPr="006F3214">
        <w:rPr>
          <w:b/>
          <w:sz w:val="20"/>
          <w:szCs w:val="20"/>
          <w:lang w:val="ru-RU"/>
        </w:rPr>
        <w:t>З</w:t>
      </w:r>
      <w:bookmarkEnd w:id="148"/>
      <w:r w:rsidR="001D6A5D" w:rsidRPr="006F3214">
        <w:rPr>
          <w:b/>
          <w:sz w:val="20"/>
          <w:szCs w:val="20"/>
          <w:lang w:val="ru-RU"/>
        </w:rPr>
        <w:t>аявки</w:t>
      </w:r>
      <w:bookmarkEnd w:id="149"/>
      <w:bookmarkEnd w:id="150"/>
      <w:bookmarkEnd w:id="151"/>
      <w:bookmarkEnd w:id="152"/>
      <w:bookmarkEnd w:id="153"/>
      <w:r w:rsidR="009E358B" w:rsidRPr="006F3214">
        <w:rPr>
          <w:b/>
          <w:sz w:val="20"/>
          <w:szCs w:val="20"/>
          <w:lang w:val="ru-RU"/>
        </w:rPr>
        <w:t xml:space="preserve"> и к сроку действия Заявки</w:t>
      </w:r>
      <w:bookmarkEnd w:id="154"/>
    </w:p>
    <w:p w:rsidR="00A75C42" w:rsidRPr="006F3214" w:rsidRDefault="00A75C42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6F3214" w:rsidRDefault="008F462A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Письмо о подаче З</w:t>
      </w:r>
      <w:r w:rsidR="003A74DE" w:rsidRPr="006F3214">
        <w:rPr>
          <w:sz w:val="20"/>
        </w:rPr>
        <w:t>аявки должно быть подготовлено в строгом соответствии с фор</w:t>
      </w:r>
      <w:r w:rsidR="00687CB6" w:rsidRPr="006F3214">
        <w:rPr>
          <w:sz w:val="20"/>
        </w:rPr>
        <w:t>мой, установленной в настоящей Д</w:t>
      </w:r>
      <w:r w:rsidR="003A74DE" w:rsidRPr="006F3214">
        <w:rPr>
          <w:sz w:val="20"/>
        </w:rPr>
        <w:t>окум</w:t>
      </w:r>
      <w:r w:rsidR="00022751" w:rsidRPr="006F3214">
        <w:rPr>
          <w:sz w:val="20"/>
        </w:rPr>
        <w:t>ентации -</w:t>
      </w:r>
      <w:r w:rsidR="00E55CE8" w:rsidRPr="006F3214">
        <w:rPr>
          <w:sz w:val="20"/>
        </w:rPr>
        <w:t xml:space="preserve"> </w:t>
      </w:r>
      <w:r w:rsidR="00E55CE8" w:rsidRPr="006F3214">
        <w:rPr>
          <w:sz w:val="20"/>
        </w:rPr>
        <w:fldChar w:fldCharType="begin"/>
      </w:r>
      <w:r w:rsidR="00E55CE8" w:rsidRPr="006F3214">
        <w:rPr>
          <w:sz w:val="20"/>
        </w:rPr>
        <w:instrText xml:space="preserve"> REF _Ref323317806 \h </w:instrText>
      </w:r>
      <w:r w:rsidR="00DD0ABD" w:rsidRPr="006F3214">
        <w:rPr>
          <w:sz w:val="20"/>
        </w:rPr>
        <w:instrText xml:space="preserve"> \* MERGEFORMAT </w:instrText>
      </w:r>
      <w:r w:rsidR="00E55CE8" w:rsidRPr="006F3214">
        <w:rPr>
          <w:sz w:val="20"/>
        </w:rPr>
      </w:r>
      <w:r w:rsidR="00E55CE8" w:rsidRPr="006F3214">
        <w:rPr>
          <w:sz w:val="20"/>
        </w:rPr>
        <w:fldChar w:fldCharType="separate"/>
      </w:r>
      <w:r w:rsidR="006079EF" w:rsidRPr="006F3214">
        <w:rPr>
          <w:b/>
          <w:sz w:val="20"/>
        </w:rPr>
        <w:t>Письмо о подаче Заявки (Форма 1)</w:t>
      </w:r>
      <w:r w:rsidR="00E55CE8" w:rsidRPr="006F3214">
        <w:rPr>
          <w:sz w:val="20"/>
        </w:rPr>
        <w:fldChar w:fldCharType="end"/>
      </w:r>
      <w:r w:rsidR="003A74DE" w:rsidRPr="006F3214">
        <w:rPr>
          <w:sz w:val="20"/>
        </w:rPr>
        <w:t>.</w:t>
      </w:r>
    </w:p>
    <w:p w:rsidR="003905D4" w:rsidRPr="006F3214" w:rsidRDefault="00EB16FD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5" w:name="_Ref338879623"/>
      <w:bookmarkStart w:id="156" w:name="_Ref523928126"/>
      <w:r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4376A8" w:rsidRPr="006F3214">
        <w:rPr>
          <w:sz w:val="20"/>
        </w:rPr>
        <w:t>у</w:t>
      </w:r>
      <w:r w:rsidR="008C7153" w:rsidRPr="006F3214">
        <w:rPr>
          <w:sz w:val="20"/>
        </w:rPr>
        <w:t xml:space="preserve"> </w:t>
      </w:r>
      <w:r w:rsidR="004376A8" w:rsidRPr="006F3214">
        <w:rPr>
          <w:sz w:val="20"/>
        </w:rPr>
        <w:t>необходимо</w:t>
      </w:r>
      <w:r w:rsidR="008C7153" w:rsidRPr="006F3214">
        <w:rPr>
          <w:sz w:val="20"/>
        </w:rPr>
        <w:t xml:space="preserve"> указать срок действия Заявки</w:t>
      </w:r>
      <w:r w:rsidR="00C450D0" w:rsidRPr="006F3214">
        <w:rPr>
          <w:sz w:val="20"/>
        </w:rPr>
        <w:t xml:space="preserve">, </w:t>
      </w:r>
      <w:r w:rsidR="002318A3" w:rsidRPr="006F3214">
        <w:rPr>
          <w:sz w:val="20"/>
        </w:rPr>
        <w:t>соответствующий</w:t>
      </w:r>
      <w:r w:rsidR="00C450D0" w:rsidRPr="006F3214">
        <w:rPr>
          <w:sz w:val="20"/>
        </w:rPr>
        <w:t xml:space="preserve"> сроку, указанному в </w:t>
      </w:r>
      <w:r w:rsidR="007A6755" w:rsidRPr="006F3214">
        <w:rPr>
          <w:sz w:val="20"/>
        </w:rPr>
        <w:t>п.</w:t>
      </w:r>
      <w:r w:rsidR="00C450D0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_Ref323298398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4.4.2</w:t>
      </w:r>
      <w:r w:rsidR="00BE0AA1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C450D0" w:rsidRPr="006F3214">
        <w:rPr>
          <w:sz w:val="20"/>
        </w:rPr>
        <w:t>ной карты</w:t>
      </w:r>
      <w:bookmarkEnd w:id="155"/>
      <w:r w:rsidR="003905D4" w:rsidRPr="006F3214">
        <w:rPr>
          <w:sz w:val="20"/>
        </w:rPr>
        <w:t>.</w:t>
      </w:r>
      <w:bookmarkEnd w:id="156"/>
    </w:p>
    <w:p w:rsidR="003905D4" w:rsidRPr="006F3214" w:rsidRDefault="00CC4895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3905D4" w:rsidRPr="006F3214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Письмо следует оформить на официальном бланке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6F3214" w:rsidRDefault="00EB16FD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6A28BA" w:rsidRPr="006F3214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6F3214">
        <w:rPr>
          <w:sz w:val="20"/>
        </w:rPr>
        <w:t>З</w:t>
      </w:r>
      <w:r w:rsidR="006A28BA" w:rsidRPr="006F3214">
        <w:rPr>
          <w:sz w:val="20"/>
        </w:rPr>
        <w:t>аявки в Описи.</w:t>
      </w:r>
    </w:p>
    <w:p w:rsidR="00E7316E" w:rsidRPr="006F3214" w:rsidRDefault="00E7316E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6F3214" w:rsidRDefault="005A5EA0" w:rsidP="006F3214">
      <w:pPr>
        <w:pStyle w:val="a"/>
        <w:tabs>
          <w:tab w:val="clear" w:pos="1855"/>
          <w:tab w:val="num" w:pos="0"/>
        </w:tabs>
        <w:ind w:left="0" w:firstLine="0"/>
      </w:pPr>
      <w:bookmarkStart w:id="157" w:name="_Toc529954356"/>
      <w:bookmarkStart w:id="158" w:name="_Toc531337583"/>
      <w:bookmarkStart w:id="159" w:name="_Ref533496525"/>
      <w:bookmarkStart w:id="160" w:name="_Toc536632693"/>
      <w:bookmarkStart w:id="161" w:name="_Ref323315093"/>
      <w:bookmarkStart w:id="162" w:name="_Toc453152075"/>
      <w:bookmarkStart w:id="163" w:name="_Toc453166627"/>
      <w:bookmarkStart w:id="164" w:name="_Toc453074235"/>
      <w:bookmarkStart w:id="165" w:name="_Toc476580297"/>
      <w:bookmarkStart w:id="166" w:name="_Toc528759208"/>
      <w:r w:rsidRPr="006F3214">
        <w:t>Коммерческое предложени</w:t>
      </w:r>
      <w:r w:rsidR="00CD61A3" w:rsidRPr="006F3214">
        <w:t>е</w:t>
      </w:r>
      <w:r w:rsidR="006A28BA" w:rsidRPr="006F3214">
        <w:t xml:space="preserve"> (</w:t>
      </w:r>
      <w:r w:rsidR="00CD61A3" w:rsidRPr="006F3214">
        <w:t xml:space="preserve">новое </w:t>
      </w:r>
      <w:r w:rsidRPr="006F3214">
        <w:t>коммерческое предложение</w:t>
      </w:r>
      <w:r w:rsidR="006A28BA" w:rsidRPr="006F3214">
        <w:t>)</w:t>
      </w:r>
      <w:bookmarkEnd w:id="157"/>
      <w:bookmarkEnd w:id="158"/>
      <w:bookmarkEnd w:id="159"/>
      <w:bookmarkEnd w:id="160"/>
    </w:p>
    <w:bookmarkEnd w:id="161"/>
    <w:bookmarkEnd w:id="162"/>
    <w:bookmarkEnd w:id="163"/>
    <w:bookmarkEnd w:id="164"/>
    <w:bookmarkEnd w:id="165"/>
    <w:bookmarkEnd w:id="166"/>
    <w:p w:rsidR="00620C64" w:rsidRPr="006F3214" w:rsidRDefault="00620C6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6F3214" w:rsidRDefault="005A5EA0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Коммерческое </w:t>
      </w:r>
      <w:r w:rsidR="006A28BA" w:rsidRPr="006F3214">
        <w:rPr>
          <w:sz w:val="20"/>
        </w:rPr>
        <w:t xml:space="preserve">предложение в составе Заявки должно быть подготовлено </w:t>
      </w:r>
      <w:r w:rsidR="00F563AC" w:rsidRPr="006F3214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6F3214">
        <w:rPr>
          <w:sz w:val="20"/>
        </w:rPr>
        <w:t xml:space="preserve">в соответствии с формой, установленной в Документации – </w:t>
      </w:r>
      <w:r w:rsidRPr="006F3214">
        <w:rPr>
          <w:b/>
          <w:sz w:val="20"/>
        </w:rPr>
        <w:t xml:space="preserve">Коммерческое </w:t>
      </w:r>
      <w:r w:rsidR="006A28BA" w:rsidRPr="006F3214">
        <w:rPr>
          <w:b/>
          <w:sz w:val="20"/>
        </w:rPr>
        <w:t>предложение (</w:t>
      </w:r>
      <w:r w:rsidR="00BC6077" w:rsidRPr="006F3214">
        <w:rPr>
          <w:b/>
          <w:sz w:val="20"/>
        </w:rPr>
        <w:t>Форма 1.1</w:t>
      </w:r>
      <w:r w:rsidR="006A28BA" w:rsidRPr="006F3214">
        <w:rPr>
          <w:b/>
          <w:sz w:val="20"/>
        </w:rPr>
        <w:t>).</w:t>
      </w:r>
    </w:p>
    <w:p w:rsidR="006A28BA" w:rsidRPr="006F3214" w:rsidRDefault="00F563AC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При подготовке </w:t>
      </w:r>
      <w:r w:rsidR="00381F42" w:rsidRPr="006F3214">
        <w:rPr>
          <w:sz w:val="20"/>
        </w:rPr>
        <w:t xml:space="preserve">Формы </w:t>
      </w:r>
      <w:r w:rsidRPr="006F3214">
        <w:rPr>
          <w:sz w:val="20"/>
        </w:rPr>
        <w:t xml:space="preserve">1.1. </w:t>
      </w:r>
      <w:r w:rsidR="006A28BA" w:rsidRPr="006F3214">
        <w:rPr>
          <w:sz w:val="20"/>
        </w:rPr>
        <w:t xml:space="preserve"> </w:t>
      </w:r>
      <w:r w:rsidRPr="006F3214">
        <w:rPr>
          <w:sz w:val="20"/>
        </w:rPr>
        <w:t>необходимо учитывать пояснения и комментарии к данной форме</w:t>
      </w:r>
      <w:r w:rsidR="006A28BA" w:rsidRPr="006F3214">
        <w:rPr>
          <w:sz w:val="20"/>
        </w:rPr>
        <w:t>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7" w:name="_Ref533694103"/>
      <w:r w:rsidRPr="006F3214">
        <w:rPr>
          <w:sz w:val="20"/>
        </w:rPr>
        <w:t xml:space="preserve">Цена, указываемая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 xml:space="preserve">предложении, не должна превышать начальную (максимальную) цену </w:t>
      </w:r>
      <w:r w:rsidR="005A5EA0" w:rsidRPr="006F3214">
        <w:rPr>
          <w:sz w:val="20"/>
        </w:rPr>
        <w:t>договора (</w:t>
      </w:r>
      <w:r w:rsidRPr="006F3214">
        <w:rPr>
          <w:sz w:val="20"/>
        </w:rPr>
        <w:t>предмета</w:t>
      </w:r>
      <w:r w:rsidR="005A5EA0" w:rsidRPr="006F3214">
        <w:rPr>
          <w:sz w:val="20"/>
        </w:rPr>
        <w:t>, лота)</w:t>
      </w:r>
      <w:r w:rsidR="00F563AC"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единичные расценки, </w:t>
      </w:r>
      <w:r w:rsidR="00F563AC" w:rsidRPr="006F3214">
        <w:rPr>
          <w:sz w:val="20"/>
        </w:rPr>
        <w:t>установленн</w:t>
      </w:r>
      <w:r w:rsidR="009A5993" w:rsidRPr="006F3214">
        <w:rPr>
          <w:sz w:val="20"/>
        </w:rPr>
        <w:t>ые</w:t>
      </w:r>
      <w:r w:rsidR="00F563AC" w:rsidRPr="006F3214">
        <w:rPr>
          <w:sz w:val="20"/>
        </w:rPr>
        <w:t xml:space="preserve"> для Маркетингов</w:t>
      </w:r>
      <w:r w:rsidR="00811C4A">
        <w:rPr>
          <w:sz w:val="20"/>
        </w:rPr>
        <w:t>ого</w:t>
      </w:r>
      <w:r w:rsidR="00F563AC" w:rsidRPr="006F3214">
        <w:rPr>
          <w:sz w:val="20"/>
        </w:rPr>
        <w:t xml:space="preserve"> исследовани</w:t>
      </w:r>
      <w:r w:rsidR="00811C4A">
        <w:rPr>
          <w:sz w:val="20"/>
        </w:rPr>
        <w:t>я</w:t>
      </w:r>
      <w:r w:rsidRPr="006F3214">
        <w:rPr>
          <w:sz w:val="20"/>
        </w:rPr>
        <w:t>.</w:t>
      </w:r>
      <w:bookmarkEnd w:id="167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8" w:name="_Ref533694138"/>
      <w:r w:rsidRPr="006F3214">
        <w:rPr>
          <w:sz w:val="20"/>
        </w:rPr>
        <w:t>Форма, сроки и порядок расчета за выполненные работы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81F42" w:rsidRPr="006F3214">
        <w:rPr>
          <w:sz w:val="20"/>
        </w:rPr>
        <w:t>о</w:t>
      </w:r>
      <w:r w:rsidRPr="006F3214">
        <w:rPr>
          <w:sz w:val="20"/>
        </w:rPr>
        <w:t>казанные 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определен</w:t>
      </w:r>
      <w:r w:rsidR="003A7BB7" w:rsidRPr="006F3214">
        <w:rPr>
          <w:sz w:val="20"/>
        </w:rPr>
        <w:t>ы</w:t>
      </w:r>
      <w:r w:rsidRPr="006F3214">
        <w:rPr>
          <w:sz w:val="20"/>
        </w:rPr>
        <w:t xml:space="preserve"> в </w:t>
      </w:r>
      <w:r w:rsidR="003A7BB7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3A7BB7" w:rsidRPr="006F3214">
        <w:rPr>
          <w:sz w:val="20"/>
        </w:rPr>
        <w:t>ной карте (п.п.</w:t>
      </w:r>
      <w:r w:rsidR="00381F42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_Ref533495626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4.1.11</w:t>
      </w:r>
      <w:r w:rsidR="00BE0AA1" w:rsidRPr="006F3214">
        <w:rPr>
          <w:sz w:val="20"/>
        </w:rPr>
        <w:fldChar w:fldCharType="end"/>
      </w:r>
      <w:r w:rsidR="003A7BB7" w:rsidRPr="006F3214">
        <w:rPr>
          <w:sz w:val="20"/>
        </w:rPr>
        <w:t>)</w:t>
      </w:r>
      <w:r w:rsidRPr="006F3214">
        <w:rPr>
          <w:sz w:val="20"/>
        </w:rPr>
        <w:t>.</w:t>
      </w:r>
      <w:bookmarkEnd w:id="168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6F3214" w:rsidRDefault="004F3450" w:rsidP="006F3214">
      <w:pPr>
        <w:pStyle w:val="a"/>
        <w:numPr>
          <w:ilvl w:val="0"/>
          <w:numId w:val="0"/>
        </w:numPr>
        <w:ind w:firstLine="1560"/>
      </w:pPr>
    </w:p>
    <w:p w:rsidR="00DA57EF" w:rsidRPr="006F3214" w:rsidRDefault="00DA57EF" w:rsidP="006F3214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9" w:name="_Toc529954340"/>
      <w:bookmarkStart w:id="170" w:name="_Toc529954341"/>
      <w:bookmarkStart w:id="171" w:name="_Toc529954343"/>
      <w:bookmarkStart w:id="172" w:name="_Toc529954344"/>
      <w:bookmarkStart w:id="173" w:name="_Toc529954345"/>
      <w:bookmarkStart w:id="174" w:name="продолжительностьРабот"/>
      <w:bookmarkStart w:id="175" w:name="_Toc324499998"/>
      <w:bookmarkStart w:id="176" w:name="_Toc324500158"/>
      <w:bookmarkStart w:id="177" w:name="_Toc324502995"/>
      <w:bookmarkStart w:id="178" w:name="_Toc324503134"/>
      <w:bookmarkStart w:id="179" w:name="_Toc324503273"/>
      <w:bookmarkStart w:id="180" w:name="_Toc53663269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6F3214">
        <w:t>Техническое предложение</w:t>
      </w:r>
      <w:bookmarkEnd w:id="180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6F3214">
        <w:rPr>
          <w:sz w:val="20"/>
        </w:rPr>
        <w:t>–</w:t>
      </w:r>
      <w:r w:rsidRPr="006F3214">
        <w:rPr>
          <w:sz w:val="20"/>
        </w:rPr>
        <w:t xml:space="preserve">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533694263"/>
      <w:r w:rsidRPr="006F3214">
        <w:rPr>
          <w:sz w:val="20"/>
        </w:rPr>
        <w:t xml:space="preserve">Техническое предложение должно содержать описание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A7BB7" w:rsidRPr="006F3214">
        <w:rPr>
          <w:sz w:val="20"/>
        </w:rPr>
        <w:t xml:space="preserve">выполняемых </w:t>
      </w:r>
      <w:r w:rsidRPr="006F3214">
        <w:rPr>
          <w:sz w:val="20"/>
        </w:rPr>
        <w:t>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A7BB7" w:rsidRPr="006F3214">
        <w:rPr>
          <w:sz w:val="20"/>
        </w:rPr>
        <w:t xml:space="preserve">оказываемых 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которые являются предметом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, их количественных и качественных характеристик и предложение в отношении предмета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C54A41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Pr="006F3214">
        <w:rPr>
          <w:sz w:val="20"/>
        </w:rPr>
        <w:t xml:space="preserve"> в соответствии с требованиями, установленными </w:t>
      </w:r>
      <w:r w:rsidR="00F563AC" w:rsidRPr="006F3214">
        <w:rPr>
          <w:sz w:val="20"/>
        </w:rPr>
        <w:t>настоящей Д</w:t>
      </w:r>
      <w:r w:rsidRPr="006F3214">
        <w:rPr>
          <w:sz w:val="20"/>
        </w:rPr>
        <w:t>окументации</w:t>
      </w:r>
      <w:r w:rsidR="00F563AC" w:rsidRPr="006F3214">
        <w:rPr>
          <w:sz w:val="20"/>
        </w:rPr>
        <w:t xml:space="preserve">, </w:t>
      </w:r>
      <w:r w:rsidR="007A6755" w:rsidRPr="006F3214">
        <w:rPr>
          <w:sz w:val="20"/>
        </w:rPr>
        <w:t>п.</w:t>
      </w:r>
      <w:r w:rsidR="002318A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_Ref323310088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110D1C" w:rsidRPr="006F3214">
        <w:rPr>
          <w:sz w:val="20"/>
        </w:rPr>
        <w:t xml:space="preserve">-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_Ref323315774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4.1.7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 </w:t>
      </w:r>
      <w:r w:rsidR="00110D1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2318A3" w:rsidRPr="006F3214">
        <w:rPr>
          <w:sz w:val="20"/>
        </w:rPr>
        <w:t>ной карты</w:t>
      </w:r>
      <w:r w:rsidR="00F563AC" w:rsidRPr="006F3214">
        <w:rPr>
          <w:sz w:val="20"/>
        </w:rPr>
        <w:t xml:space="preserve">, Приложением 2 к Документации «Техническая часть» </w:t>
      </w:r>
      <w:r w:rsidRPr="006F3214">
        <w:rPr>
          <w:sz w:val="20"/>
        </w:rPr>
        <w:t>с документальным подтверждением соответствия требованиям Документации.</w:t>
      </w:r>
      <w:bookmarkEnd w:id="181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2" w:name="_Ref536020777"/>
      <w:r w:rsidRPr="006F3214">
        <w:rPr>
          <w:sz w:val="20"/>
        </w:rPr>
        <w:t>Документальным подтверждением соответствия используемых материалов и оборудования в рамках выполнения работ</w:t>
      </w:r>
      <w:r w:rsidR="0074200F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2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3" w:name="_Ref342739052"/>
      <w:r w:rsidRPr="006F3214">
        <w:rPr>
          <w:sz w:val="20"/>
        </w:rPr>
        <w:t>Срок (периоды) 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установленные Заказчиком,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карте (п.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_Ref323315774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4.1.7</w:t>
      </w:r>
      <w:r w:rsidR="002318A3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183"/>
      <w:r w:rsidRPr="006F3214">
        <w:rPr>
          <w:sz w:val="20"/>
        </w:rPr>
        <w:t xml:space="preserve"> 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изменении Заказчиком начального срока выполнения 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конечный срок соразмерно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сдвигается. Изменение срока выполнения работ</w:t>
      </w:r>
      <w:r w:rsidR="006C65A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по указанному основанию не более чем на один год не влечет изменение стоимости выполняемых работ</w:t>
      </w:r>
      <w:r w:rsidR="00F2612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оказываемых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E7316E" w:rsidRPr="006F3214" w:rsidRDefault="00E7316E" w:rsidP="006F3214">
      <w:pPr>
        <w:pStyle w:val="a0"/>
        <w:numPr>
          <w:ilvl w:val="0"/>
          <w:numId w:val="0"/>
        </w:numPr>
      </w:pPr>
    </w:p>
    <w:p w:rsidR="005A08E6" w:rsidRPr="00496EE4" w:rsidRDefault="00B90EF3" w:rsidP="00496EE4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Ref533496182"/>
      <w:bookmarkStart w:id="193" w:name="_Ref533496354"/>
      <w:bookmarkStart w:id="194" w:name="_Ref533496362"/>
      <w:bookmarkStart w:id="195" w:name="_Toc536632695"/>
      <w:bookmarkEnd w:id="184"/>
      <w:r w:rsidRPr="006F3214"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6F3214">
        <w:t xml:space="preserve">которые </w:t>
      </w:r>
      <w:r w:rsidR="00A34074" w:rsidRPr="006F3214">
        <w:t>требуется</w:t>
      </w:r>
      <w:r w:rsidR="009E358B" w:rsidRPr="006F3214">
        <w:t xml:space="preserve"> представить в составе Заявки</w:t>
      </w:r>
      <w:bookmarkStart w:id="196" w:name="_Ref533497019"/>
      <w:bookmarkEnd w:id="192"/>
      <w:bookmarkEnd w:id="193"/>
      <w:bookmarkEnd w:id="194"/>
      <w:bookmarkEnd w:id="195"/>
    </w:p>
    <w:p w:rsidR="005E73CF" w:rsidRPr="00496EE4" w:rsidRDefault="005E73CF" w:rsidP="00496EE4">
      <w:pPr>
        <w:pStyle w:val="aff8"/>
        <w:numPr>
          <w:ilvl w:val="2"/>
          <w:numId w:val="5"/>
        </w:numPr>
        <w:tabs>
          <w:tab w:val="clear" w:pos="100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73C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исьмо о подаче Заявки по установленной в настоящей Документации форме - 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Письмо о подаче заявки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(Форма 1)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496EE4" w:rsidRPr="00496EE4" w:rsidRDefault="00496EE4" w:rsidP="00496EE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Техническое предложение, подготовленн</w:t>
      </w:r>
      <w:r>
        <w:rPr>
          <w:sz w:val="20"/>
        </w:rPr>
        <w:t>ое</w:t>
      </w:r>
      <w:r w:rsidRPr="006F3214">
        <w:rPr>
          <w:sz w:val="20"/>
        </w:rPr>
        <w:t xml:space="preserve"> в полном соответствии с условиями настоящей Документации и в соответствии с формой, установленной в настоящей Документации –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A44FA2" w:rsidRPr="006F3214" w:rsidRDefault="00A44FA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Анкета по установленной в настоящей Документации форме </w:t>
      </w:r>
      <w:r w:rsidR="007168AC" w:rsidRPr="006F3214">
        <w:rPr>
          <w:sz w:val="20"/>
        </w:rPr>
        <w:t xml:space="preserve">- </w:t>
      </w:r>
      <w:r w:rsidR="007168AC" w:rsidRPr="006F3214">
        <w:rPr>
          <w:b/>
          <w:sz w:val="20"/>
        </w:rPr>
        <w:t xml:space="preserve">Анкета </w:t>
      </w:r>
      <w:r w:rsidR="00EB16FD" w:rsidRPr="006F3214">
        <w:rPr>
          <w:b/>
          <w:sz w:val="20"/>
        </w:rPr>
        <w:t>Участн</w:t>
      </w:r>
      <w:r w:rsidR="007168AC" w:rsidRPr="006F3214">
        <w:rPr>
          <w:b/>
          <w:sz w:val="20"/>
        </w:rPr>
        <w:t>ика (Форма 2).</w:t>
      </w:r>
      <w:bookmarkEnd w:id="196"/>
    </w:p>
    <w:p w:rsidR="007168AC" w:rsidRPr="006F3214" w:rsidRDefault="007168A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6F3214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6F3214" w:rsidRDefault="007168AC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но-телекоммуникационной сети Интернет.</w:t>
      </w:r>
    </w:p>
    <w:p w:rsidR="00A24F99" w:rsidRPr="006F3214" w:rsidRDefault="0036722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6020631"/>
      <w:r w:rsidRPr="006F3214">
        <w:rPr>
          <w:b/>
          <w:sz w:val="20"/>
        </w:rPr>
        <w:t>Согласие на обработку и переда</w:t>
      </w:r>
      <w:r w:rsidR="00C61AC6" w:rsidRPr="006F3214">
        <w:rPr>
          <w:b/>
          <w:sz w:val="20"/>
        </w:rPr>
        <w:t xml:space="preserve">чу персональных данных в </w:t>
      </w:r>
      <w:r w:rsidR="00C54A41" w:rsidRPr="00B85360">
        <w:rPr>
          <w:b/>
          <w:sz w:val="20"/>
        </w:rPr>
        <w:t>ПАО «Газпром»</w:t>
      </w:r>
      <w:r w:rsidR="00C54A41">
        <w:rPr>
          <w:b/>
          <w:sz w:val="20"/>
        </w:rPr>
        <w:t xml:space="preserve">, ООО «Газпром добыча Ноябрьск» </w:t>
      </w:r>
      <w:r w:rsidRPr="006F3214">
        <w:rPr>
          <w:b/>
          <w:sz w:val="20"/>
        </w:rPr>
        <w:t>для последующей передачи в Минэнерго России, Росфинмониторинг, ФНС России</w:t>
      </w:r>
      <w:r w:rsidR="00110D1C" w:rsidRPr="006F3214">
        <w:rPr>
          <w:b/>
          <w:sz w:val="20"/>
        </w:rPr>
        <w:t xml:space="preserve"> </w:t>
      </w:r>
      <w:r w:rsidRPr="006F3214">
        <w:rPr>
          <w:b/>
          <w:sz w:val="20"/>
        </w:rPr>
        <w:t xml:space="preserve"> Экспертам</w:t>
      </w:r>
      <w:r w:rsidR="00110D1C" w:rsidRPr="006F3214">
        <w:rPr>
          <w:b/>
          <w:sz w:val="20"/>
        </w:rPr>
        <w:t>,</w:t>
      </w:r>
      <w:r w:rsidR="00143475" w:rsidRPr="006F3214">
        <w:rPr>
          <w:b/>
          <w:sz w:val="20"/>
        </w:rPr>
        <w:t xml:space="preserve"> Заказчикам </w:t>
      </w:r>
      <w:r w:rsidR="00110D1C" w:rsidRPr="006F3214">
        <w:rPr>
          <w:b/>
          <w:sz w:val="20"/>
        </w:rPr>
        <w:t xml:space="preserve">и Организатору </w:t>
      </w:r>
      <w:r w:rsidRPr="006F3214">
        <w:rPr>
          <w:b/>
          <w:sz w:val="20"/>
        </w:rPr>
        <w:t xml:space="preserve">(Форма </w:t>
      </w:r>
      <w:r w:rsidR="00EF60E5" w:rsidRPr="006F3214">
        <w:rPr>
          <w:b/>
          <w:sz w:val="20"/>
        </w:rPr>
        <w:t>2</w:t>
      </w:r>
      <w:r w:rsidRPr="006F3214">
        <w:rPr>
          <w:b/>
          <w:sz w:val="20"/>
        </w:rPr>
        <w:t>.2)</w:t>
      </w:r>
      <w:r w:rsidRPr="006F3214">
        <w:rPr>
          <w:sz w:val="20"/>
        </w:rPr>
        <w:t>.</w:t>
      </w:r>
      <w:r w:rsidR="00356E3D" w:rsidRPr="006F3214">
        <w:rPr>
          <w:sz w:val="20"/>
        </w:rPr>
        <w:t xml:space="preserve"> </w:t>
      </w:r>
      <w:r w:rsidR="00A24F99" w:rsidRPr="006F3214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6F3214">
        <w:rPr>
          <w:sz w:val="20"/>
        </w:rPr>
        <w:t xml:space="preserve">. </w:t>
      </w:r>
      <w:r w:rsidR="00AB000E" w:rsidRPr="006F3214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6F3214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6F3214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 xml:space="preserve">ика, чьи персональные данные содержатся в Форме 2.1 Заявки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>ика.</w:t>
      </w:r>
      <w:bookmarkEnd w:id="197"/>
    </w:p>
    <w:p w:rsidR="005A6263" w:rsidRPr="006F3214" w:rsidRDefault="001A0BEB" w:rsidP="00496EE4">
      <w:pPr>
        <w:pStyle w:val="afff8"/>
        <w:numPr>
          <w:ilvl w:val="2"/>
          <w:numId w:val="5"/>
        </w:numPr>
        <w:tabs>
          <w:tab w:val="clear" w:pos="1004"/>
          <w:tab w:val="left" w:pos="567"/>
          <w:tab w:val="num" w:pos="709"/>
        </w:tabs>
        <w:ind w:left="0" w:firstLine="0"/>
        <w:rPr>
          <w:sz w:val="20"/>
        </w:rPr>
      </w:pPr>
      <w:bookmarkStart w:id="198" w:name="_Ref533685023"/>
      <w:r w:rsidRPr="006F3214">
        <w:rPr>
          <w:sz w:val="20"/>
        </w:rPr>
        <w:tab/>
      </w:r>
      <w:r w:rsidR="00A46788" w:rsidRPr="006F3214">
        <w:rPr>
          <w:sz w:val="20"/>
        </w:rPr>
        <w:t xml:space="preserve">Информация </w:t>
      </w:r>
      <w:r w:rsidR="00143475" w:rsidRPr="006F3214">
        <w:rPr>
          <w:sz w:val="20"/>
        </w:rPr>
        <w:t xml:space="preserve">об осуществлении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5A5EA0" w:rsidRPr="006F3214">
        <w:rPr>
          <w:sz w:val="20"/>
        </w:rPr>
        <w:t>работ (</w:t>
      </w:r>
      <w:r w:rsidR="00C54A41">
        <w:rPr>
          <w:sz w:val="20"/>
        </w:rPr>
        <w:t>услуг) по предмету Маркетингового</w:t>
      </w:r>
      <w:r w:rsidR="005A5EA0"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="005A5EA0" w:rsidRPr="006F3214">
        <w:rPr>
          <w:sz w:val="20"/>
        </w:rPr>
        <w:t xml:space="preserve"> в соответствии с их тематикой и описанием</w:t>
      </w:r>
      <w:r w:rsidR="00143475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указанными </w:t>
      </w:r>
      <w:r w:rsidR="00143475"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143475" w:rsidRPr="006F3214">
        <w:rPr>
          <w:sz w:val="20"/>
        </w:rPr>
        <w:t xml:space="preserve"> </w:t>
      </w:r>
      <w:r w:rsidR="00143475" w:rsidRPr="006F3214">
        <w:rPr>
          <w:sz w:val="20"/>
        </w:rPr>
        <w:fldChar w:fldCharType="begin"/>
      </w:r>
      <w:r w:rsidR="00143475" w:rsidRPr="006F3214">
        <w:rPr>
          <w:sz w:val="20"/>
        </w:rPr>
        <w:instrText xml:space="preserve"> REF  _Ref323310088 \h \r  \* MERGEFORMAT </w:instrText>
      </w:r>
      <w:r w:rsidR="00143475" w:rsidRPr="006F3214">
        <w:rPr>
          <w:sz w:val="20"/>
        </w:rPr>
      </w:r>
      <w:r w:rsidR="00143475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143475" w:rsidRPr="006F3214">
        <w:rPr>
          <w:sz w:val="20"/>
        </w:rPr>
        <w:fldChar w:fldCharType="end"/>
      </w:r>
      <w:r w:rsidR="00143475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43475" w:rsidRPr="006F3214">
        <w:rPr>
          <w:sz w:val="20"/>
        </w:rPr>
        <w:t>ной карты</w:t>
      </w:r>
      <w:r w:rsidR="00C27972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A46788" w:rsidRPr="006F3214">
        <w:rPr>
          <w:sz w:val="20"/>
        </w:rPr>
        <w:t>по установленной в настоящей Документации форме</w:t>
      </w:r>
      <w:r w:rsidR="007E6D51" w:rsidRPr="006F3214">
        <w:rPr>
          <w:sz w:val="20"/>
        </w:rPr>
        <w:t xml:space="preserve"> </w:t>
      </w:r>
      <w:r w:rsidR="00A423B7" w:rsidRPr="006F3214">
        <w:rPr>
          <w:sz w:val="20"/>
        </w:rPr>
        <w:t>-</w:t>
      </w:r>
      <w:r w:rsidR="005A6263" w:rsidRPr="006F3214">
        <w:rPr>
          <w:sz w:val="20"/>
        </w:rPr>
        <w:t xml:space="preserve"> </w:t>
      </w:r>
      <w:r w:rsidR="00143475" w:rsidRPr="006F3214">
        <w:rPr>
          <w:b/>
          <w:sz w:val="20"/>
        </w:rPr>
        <w:t xml:space="preserve">Справка о выполнении </w:t>
      </w:r>
      <w:r w:rsidR="00110D1C" w:rsidRPr="006F3214">
        <w:rPr>
          <w:b/>
          <w:sz w:val="20"/>
        </w:rPr>
        <w:t>договоров</w:t>
      </w:r>
      <w:r w:rsidR="00A4354E" w:rsidRPr="006F3214">
        <w:rPr>
          <w:b/>
          <w:sz w:val="20"/>
        </w:rPr>
        <w:t xml:space="preserve"> (Форма </w:t>
      </w:r>
      <w:r w:rsidR="00510CCB" w:rsidRPr="006F3214">
        <w:rPr>
          <w:b/>
          <w:sz w:val="20"/>
        </w:rPr>
        <w:t>3</w:t>
      </w:r>
      <w:r w:rsidR="00A4354E" w:rsidRPr="006F3214">
        <w:rPr>
          <w:b/>
          <w:sz w:val="20"/>
        </w:rPr>
        <w:t>)</w:t>
      </w:r>
      <w:r w:rsidR="005A6263" w:rsidRPr="006F3214">
        <w:rPr>
          <w:b/>
          <w:sz w:val="20"/>
        </w:rPr>
        <w:t>.</w:t>
      </w:r>
      <w:bookmarkEnd w:id="198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Ref533685032"/>
      <w:r w:rsidRPr="006F3214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6F3214">
        <w:rPr>
          <w:b/>
          <w:sz w:val="20"/>
        </w:rPr>
        <w:t>Справка о материально-технических ресурсах (Форма 4).</w:t>
      </w:r>
      <w:bookmarkEnd w:id="199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0" w:name="_Ref533685042"/>
      <w:r w:rsidRPr="006F3214">
        <w:rPr>
          <w:sz w:val="20"/>
        </w:rPr>
        <w:lastRenderedPageBreak/>
        <w:t xml:space="preserve">Информация о кадровых ресурсах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– </w:t>
      </w:r>
      <w:r w:rsidRPr="006F3214">
        <w:rPr>
          <w:b/>
          <w:sz w:val="20"/>
        </w:rPr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5);</w:t>
      </w:r>
      <w:bookmarkEnd w:id="200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1" w:name="_Ref533696553"/>
      <w:r w:rsidRPr="006F3214">
        <w:rPr>
          <w:sz w:val="20"/>
        </w:rPr>
        <w:t>Порядок привлечения субподрядчиков</w:t>
      </w:r>
      <w:r w:rsidR="004F3450" w:rsidRPr="006F3214">
        <w:rPr>
          <w:sz w:val="20"/>
        </w:rPr>
        <w:t xml:space="preserve"> (</w:t>
      </w:r>
      <w:r w:rsidRPr="006F3214">
        <w:rPr>
          <w:sz w:val="20"/>
        </w:rPr>
        <w:t>соисполнителей</w:t>
      </w:r>
      <w:r w:rsidR="004F3450" w:rsidRPr="006F3214">
        <w:rPr>
          <w:sz w:val="20"/>
        </w:rPr>
        <w:t>)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 установленной в Документации форме (Форма 6).</w:t>
      </w:r>
      <w:bookmarkEnd w:id="201"/>
      <w:r w:rsidRPr="006F3214">
        <w:rPr>
          <w:sz w:val="20"/>
        </w:rPr>
        <w:t xml:space="preserve"> </w:t>
      </w:r>
      <w:r w:rsidR="002669A7" w:rsidRPr="006F3214">
        <w:rPr>
          <w:sz w:val="20"/>
        </w:rPr>
        <w:t>Сведения о субподрядчиках/соисполнителях Участника (Форма 6.1).</w:t>
      </w:r>
    </w:p>
    <w:p w:rsidR="00143475" w:rsidRPr="006F3214" w:rsidRDefault="00420BAA" w:rsidP="006F3214">
      <w:pPr>
        <w:pStyle w:val="afff8"/>
        <w:tabs>
          <w:tab w:val="left" w:pos="567"/>
        </w:tabs>
        <w:rPr>
          <w:sz w:val="20"/>
        </w:rPr>
      </w:pPr>
      <w:r w:rsidRPr="006F3214">
        <w:rPr>
          <w:sz w:val="20"/>
        </w:rPr>
        <w:tab/>
      </w:r>
      <w:r w:rsidR="00143475"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 намеревается использовать субподрядчиков</w:t>
      </w:r>
      <w:r w:rsidR="001F14E9" w:rsidRPr="006F3214">
        <w:rPr>
          <w:sz w:val="20"/>
        </w:rPr>
        <w:t xml:space="preserve"> (соисполнителей)</w:t>
      </w:r>
      <w:r w:rsidR="00143475" w:rsidRPr="006F3214">
        <w:rPr>
          <w:sz w:val="20"/>
        </w:rPr>
        <w:t xml:space="preserve"> для выполнения важных компонентов работ</w:t>
      </w:r>
      <w:r w:rsidR="001F14E9" w:rsidRPr="006F3214">
        <w:rPr>
          <w:sz w:val="20"/>
        </w:rPr>
        <w:t xml:space="preserve"> (услуг)</w:t>
      </w:r>
      <w:r w:rsidR="00143475" w:rsidRPr="006F3214">
        <w:rPr>
          <w:sz w:val="20"/>
        </w:rPr>
        <w:t xml:space="preserve"> или работ </w:t>
      </w:r>
      <w:r w:rsidR="001F14E9" w:rsidRPr="006F3214">
        <w:rPr>
          <w:sz w:val="20"/>
        </w:rPr>
        <w:t xml:space="preserve">(услуг), </w:t>
      </w:r>
      <w:r w:rsidR="00143475" w:rsidRPr="006F3214">
        <w:rPr>
          <w:sz w:val="20"/>
        </w:rPr>
        <w:t>составляющих более 10%</w:t>
      </w:r>
      <w:r w:rsidR="00143475" w:rsidRPr="006F3214">
        <w:rPr>
          <w:rStyle w:val="a7"/>
          <w:i/>
          <w:sz w:val="16"/>
          <w:szCs w:val="16"/>
        </w:rPr>
        <w:t xml:space="preserve"> </w:t>
      </w:r>
      <w:r w:rsidR="00143475" w:rsidRPr="006F3214">
        <w:rPr>
          <w:sz w:val="20"/>
        </w:rPr>
        <w:t xml:space="preserve">основного объема работ, в составе </w:t>
      </w:r>
      <w:r w:rsidR="005A5EA0" w:rsidRPr="006F3214">
        <w:rPr>
          <w:sz w:val="20"/>
        </w:rPr>
        <w:t>З</w:t>
      </w:r>
      <w:r w:rsidR="00143475" w:rsidRPr="006F3214">
        <w:rPr>
          <w:sz w:val="20"/>
        </w:rPr>
        <w:t xml:space="preserve">аявки </w:t>
      </w:r>
      <w:r w:rsidR="008E0557" w:rsidRPr="006F3214">
        <w:rPr>
          <w:sz w:val="20"/>
        </w:rPr>
        <w:t>(</w:t>
      </w:r>
      <w:r w:rsidR="00B62306" w:rsidRPr="006F3214">
        <w:rPr>
          <w:sz w:val="20"/>
        </w:rPr>
        <w:t>как приложение к Форме 6</w:t>
      </w:r>
      <w:r w:rsidR="008E0557" w:rsidRPr="006F3214">
        <w:rPr>
          <w:sz w:val="20"/>
        </w:rPr>
        <w:t>)</w:t>
      </w:r>
      <w:r w:rsidR="00B62306" w:rsidRPr="006F3214">
        <w:rPr>
          <w:sz w:val="20"/>
        </w:rPr>
        <w:t xml:space="preserve">, </w:t>
      </w:r>
      <w:r w:rsidR="00143475" w:rsidRPr="006F3214">
        <w:rPr>
          <w:sz w:val="20"/>
        </w:rPr>
        <w:t>должны быть представлены документы по таким субподрядчикам</w:t>
      </w:r>
      <w:r w:rsidR="00F2612D" w:rsidRPr="006F3214">
        <w:rPr>
          <w:sz w:val="20"/>
        </w:rPr>
        <w:t xml:space="preserve"> </w:t>
      </w:r>
      <w:r w:rsidR="00960244" w:rsidRPr="006F3214">
        <w:rPr>
          <w:sz w:val="20"/>
        </w:rPr>
        <w:t>(</w:t>
      </w:r>
      <w:r w:rsidR="00143475" w:rsidRPr="006F3214">
        <w:rPr>
          <w:sz w:val="20"/>
        </w:rPr>
        <w:t>соисполнителям</w:t>
      </w:r>
      <w:r w:rsidR="00960244" w:rsidRPr="006F3214">
        <w:rPr>
          <w:sz w:val="20"/>
        </w:rPr>
        <w:t>)</w:t>
      </w:r>
      <w:r w:rsidR="00002CA3" w:rsidRPr="006F3214">
        <w:rPr>
          <w:sz w:val="20"/>
        </w:rPr>
        <w:t xml:space="preserve">: </w:t>
      </w:r>
      <w:r w:rsidR="00143475" w:rsidRPr="006F3214">
        <w:rPr>
          <w:sz w:val="20"/>
        </w:rPr>
        <w:t xml:space="preserve"> </w:t>
      </w:r>
    </w:p>
    <w:p w:rsidR="00002CA3" w:rsidRPr="006F3214" w:rsidRDefault="00002CA3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>–</w:t>
      </w:r>
      <w:r w:rsidRPr="006F3214">
        <w:rPr>
          <w:sz w:val="20"/>
        </w:rPr>
        <w:tab/>
        <w:t>копия Протокола (договора, соглашения) о намерениях ме</w:t>
      </w:r>
      <w:r w:rsidR="004F3450" w:rsidRPr="006F3214">
        <w:rPr>
          <w:sz w:val="20"/>
        </w:rPr>
        <w:t xml:space="preserve">жду </w:t>
      </w:r>
      <w:r w:rsidR="00EB16FD" w:rsidRPr="006F3214">
        <w:rPr>
          <w:sz w:val="20"/>
        </w:rPr>
        <w:t>Участн</w:t>
      </w:r>
      <w:r w:rsidR="004F3450" w:rsidRPr="006F3214">
        <w:rPr>
          <w:sz w:val="20"/>
        </w:rPr>
        <w:t>иком и субподрядчиком (</w:t>
      </w:r>
      <w:r w:rsidRPr="006F3214">
        <w:rPr>
          <w:sz w:val="20"/>
        </w:rPr>
        <w:t>соисполнителем</w:t>
      </w:r>
      <w:r w:rsidR="004F3450" w:rsidRPr="006F3214">
        <w:rPr>
          <w:sz w:val="20"/>
        </w:rPr>
        <w:t>)</w:t>
      </w:r>
      <w:r w:rsidR="00960244" w:rsidRPr="006F3214">
        <w:rPr>
          <w:sz w:val="20"/>
        </w:rPr>
        <w:t xml:space="preserve"> (при наличии)</w:t>
      </w:r>
      <w:r w:rsidRPr="006F3214">
        <w:rPr>
          <w:sz w:val="20"/>
        </w:rPr>
        <w:t>;</w:t>
      </w:r>
    </w:p>
    <w:p w:rsidR="00002CA3" w:rsidRPr="006F3214" w:rsidRDefault="00A309C8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</w:t>
      </w:r>
      <w:r w:rsidR="00002CA3" w:rsidRPr="006F3214">
        <w:rPr>
          <w:sz w:val="20"/>
        </w:rPr>
        <w:t xml:space="preserve">документы, перечисленные в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_Ref533497019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_Ref536020631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3.4.4</w:t>
      </w:r>
      <w:r w:rsidR="00BE0AA1" w:rsidRPr="006F3214">
        <w:rPr>
          <w:sz w:val="20"/>
        </w:rPr>
        <w:fldChar w:fldCharType="end"/>
      </w:r>
      <w:r w:rsidR="00B62306" w:rsidRPr="006F3214">
        <w:rPr>
          <w:sz w:val="20"/>
        </w:rPr>
        <w:t>-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_Ref535921110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3.4.7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_Ref533696357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3.4.1</w:t>
      </w:r>
      <w:r w:rsidR="009A5FEA" w:rsidRPr="006F3214">
        <w:rPr>
          <w:sz w:val="20"/>
        </w:rPr>
        <w:fldChar w:fldCharType="end"/>
      </w:r>
      <w:r w:rsidR="008E0557" w:rsidRPr="006F3214">
        <w:rPr>
          <w:sz w:val="20"/>
        </w:rPr>
        <w:t>0</w:t>
      </w:r>
      <w:r w:rsidR="00A92FFF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_Ref536020669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3.4.11</w:t>
      </w:r>
      <w:r w:rsidR="00BE0AA1" w:rsidRPr="006F3214">
        <w:rPr>
          <w:sz w:val="20"/>
        </w:rPr>
        <w:fldChar w:fldCharType="end"/>
      </w:r>
      <w:r w:rsidR="00A92FFF" w:rsidRPr="006F3214">
        <w:rPr>
          <w:sz w:val="20"/>
        </w:rPr>
        <w:t>, п.п.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_Ref533685078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3.4.14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_Ref536020687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3.4.19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002CA3" w:rsidRPr="006F3214">
        <w:rPr>
          <w:sz w:val="20"/>
        </w:rPr>
        <w:t xml:space="preserve">Документации, </w:t>
      </w:r>
      <w:r w:rsidR="00BE0AA1" w:rsidRPr="006F3214">
        <w:rPr>
          <w:b/>
          <w:sz w:val="20"/>
        </w:rPr>
        <w:t>Справке</w:t>
      </w:r>
      <w:r w:rsidR="00A92FFF" w:rsidRPr="006F3214">
        <w:rPr>
          <w:b/>
          <w:sz w:val="20"/>
        </w:rPr>
        <w:t xml:space="preserve"> </w:t>
      </w:r>
      <w:r w:rsidR="00BE0AA1" w:rsidRPr="006F3214">
        <w:rPr>
          <w:b/>
          <w:sz w:val="20"/>
        </w:rPr>
        <w:t>о соответствии субподрядчика (соисполнителя) требованиям (Форма 10)</w:t>
      </w:r>
      <w:r w:rsidR="00A92FFF" w:rsidRPr="006F3214">
        <w:rPr>
          <w:b/>
          <w:sz w:val="20"/>
        </w:rPr>
        <w:t>,</w:t>
      </w:r>
      <w:r w:rsidR="00A92FFF" w:rsidRPr="006F3214">
        <w:rPr>
          <w:sz w:val="20"/>
        </w:rPr>
        <w:t xml:space="preserve"> </w:t>
      </w:r>
      <w:r w:rsidR="008E0557" w:rsidRPr="006F3214">
        <w:rPr>
          <w:sz w:val="20"/>
        </w:rPr>
        <w:t xml:space="preserve">документы, </w:t>
      </w:r>
      <w:r w:rsidR="00B62306" w:rsidRPr="006F3214">
        <w:rPr>
          <w:sz w:val="20"/>
        </w:rPr>
        <w:t>подтверждающие наличие у субподрядчика (соисполнителя) специальной правоспособности</w:t>
      </w:r>
      <w:r w:rsidR="008E0557" w:rsidRPr="006F3214">
        <w:rPr>
          <w:sz w:val="20"/>
        </w:rPr>
        <w:t xml:space="preserve"> (при необходимости)</w:t>
      </w:r>
      <w:r w:rsidR="00B62306" w:rsidRPr="006F3214">
        <w:rPr>
          <w:sz w:val="20"/>
        </w:rPr>
        <w:t xml:space="preserve">, </w:t>
      </w:r>
      <w:r w:rsidR="008E0557" w:rsidRPr="006F3214">
        <w:rPr>
          <w:sz w:val="20"/>
        </w:rPr>
        <w:t xml:space="preserve">а также </w:t>
      </w:r>
      <w:r w:rsidR="00002CA3" w:rsidRPr="006F3214">
        <w:rPr>
          <w:sz w:val="20"/>
        </w:rPr>
        <w:t xml:space="preserve">указанные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_Ref323914914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4.4.5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карты.</w:t>
      </w:r>
    </w:p>
    <w:p w:rsidR="007F2829" w:rsidRPr="006F3214" w:rsidRDefault="007F2829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2" w:name="_Toc533702855"/>
      <w:bookmarkStart w:id="203" w:name="_Toc533703022"/>
      <w:bookmarkStart w:id="204" w:name="_Toc533702856"/>
      <w:bookmarkStart w:id="205" w:name="_Toc533703023"/>
      <w:bookmarkEnd w:id="202"/>
      <w:bookmarkEnd w:id="203"/>
      <w:bookmarkEnd w:id="204"/>
      <w:bookmarkEnd w:id="205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</w:t>
      </w:r>
      <w:r w:rsidR="00334A4F" w:rsidRPr="006F3214">
        <w:rPr>
          <w:sz w:val="20"/>
        </w:rPr>
        <w:t xml:space="preserve">обеспечений </w:t>
      </w:r>
      <w:r w:rsidRPr="006F3214">
        <w:rPr>
          <w:sz w:val="20"/>
        </w:rPr>
        <w:t xml:space="preserve">исполнения обязательств по Договору в виде </w:t>
      </w:r>
      <w:r w:rsidR="00334A4F" w:rsidRPr="006F3214">
        <w:rPr>
          <w:sz w:val="20"/>
        </w:rPr>
        <w:t xml:space="preserve">банковских </w:t>
      </w:r>
      <w:r w:rsidRPr="006F3214">
        <w:rPr>
          <w:sz w:val="20"/>
        </w:rPr>
        <w:t>гаранти</w:t>
      </w:r>
      <w:r w:rsidR="00334A4F" w:rsidRPr="006F3214">
        <w:rPr>
          <w:sz w:val="20"/>
        </w:rPr>
        <w:t>й</w:t>
      </w:r>
      <w:r w:rsidRPr="006F3214">
        <w:rPr>
          <w:sz w:val="20"/>
        </w:rPr>
        <w:t xml:space="preserve">, </w:t>
      </w:r>
      <w:r w:rsidR="00EB16FD" w:rsidRPr="006F3214">
        <w:rPr>
          <w:sz w:val="20"/>
        </w:rPr>
        <w:t>Участн</w:t>
      </w:r>
      <w:r w:rsidR="00C54A41">
        <w:rPr>
          <w:sz w:val="20"/>
        </w:rPr>
        <w:t xml:space="preserve">ик </w:t>
      </w:r>
      <w:r w:rsidRPr="006F3214">
        <w:rPr>
          <w:sz w:val="20"/>
        </w:rPr>
        <w:t>должен пред</w:t>
      </w:r>
      <w:r w:rsidR="0034146B" w:rsidRPr="006F3214">
        <w:rPr>
          <w:sz w:val="20"/>
        </w:rPr>
        <w:t>о</w:t>
      </w:r>
      <w:r w:rsidRPr="006F3214">
        <w:rPr>
          <w:sz w:val="20"/>
        </w:rPr>
        <w:t xml:space="preserve">ставить </w:t>
      </w:r>
      <w:r w:rsidR="00574F1A" w:rsidRPr="006F3214">
        <w:rPr>
          <w:sz w:val="20"/>
        </w:rPr>
        <w:t>о</w:t>
      </w:r>
      <w:r w:rsidR="00334A4F" w:rsidRPr="006F3214">
        <w:rPr>
          <w:sz w:val="20"/>
        </w:rPr>
        <w:t xml:space="preserve">беспечения </w:t>
      </w:r>
      <w:r w:rsidRPr="006F3214">
        <w:rPr>
          <w:sz w:val="20"/>
        </w:rPr>
        <w:t xml:space="preserve">исполнения обязательств в форме </w:t>
      </w:r>
      <w:r w:rsidR="00334A4F" w:rsidRPr="006F3214">
        <w:rPr>
          <w:sz w:val="20"/>
        </w:rPr>
        <w:t xml:space="preserve">банковских гарантий </w:t>
      </w:r>
      <w:r w:rsidRPr="006F3214">
        <w:rPr>
          <w:sz w:val="20"/>
        </w:rPr>
        <w:t xml:space="preserve">от банков, указанных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_Ref323295034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4.2.6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</w:t>
      </w:r>
    </w:p>
    <w:p w:rsidR="00990FA2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96357"/>
      <w:r w:rsidRPr="006F3214">
        <w:rPr>
          <w:sz w:val="20"/>
        </w:rPr>
        <w:t xml:space="preserve">Копии </w:t>
      </w:r>
      <w:r w:rsidR="00990FA2" w:rsidRPr="006F3214">
        <w:rPr>
          <w:sz w:val="20"/>
        </w:rPr>
        <w:t>форм бухгалтерской отчетности</w:t>
      </w:r>
      <w:r w:rsidR="007441E1" w:rsidRPr="006F3214">
        <w:rPr>
          <w:sz w:val="20"/>
        </w:rPr>
        <w:t xml:space="preserve"> для юридических лиц</w:t>
      </w:r>
      <w:r w:rsidR="00990FA2" w:rsidRPr="006F3214">
        <w:rPr>
          <w:sz w:val="20"/>
        </w:rPr>
        <w:t>:</w:t>
      </w:r>
      <w:bookmarkEnd w:id="206"/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</w:t>
      </w:r>
      <w:r w:rsidR="00C65998" w:rsidRPr="006F3214">
        <w:rPr>
          <w:sz w:val="20"/>
        </w:rPr>
        <w:t xml:space="preserve">бухгалтерского </w:t>
      </w:r>
      <w:r w:rsidR="00356E3D" w:rsidRPr="006F3214">
        <w:rPr>
          <w:sz w:val="20"/>
        </w:rPr>
        <w:t>баланса за прошедший год и за последний отчетный период текущего года;</w:t>
      </w:r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отчета о </w:t>
      </w:r>
      <w:r w:rsidR="00C65998" w:rsidRPr="006F3214">
        <w:rPr>
          <w:sz w:val="20"/>
        </w:rPr>
        <w:t>финансовых результатах</w:t>
      </w:r>
      <w:r w:rsidR="00356E3D" w:rsidRPr="006F3214">
        <w:rPr>
          <w:sz w:val="20"/>
        </w:rPr>
        <w:t xml:space="preserve"> </w:t>
      </w:r>
      <w:r w:rsidR="00D7609B" w:rsidRPr="006F3214">
        <w:rPr>
          <w:sz w:val="20"/>
        </w:rPr>
        <w:t>за последние 3 (три) года</w:t>
      </w:r>
      <w:r w:rsidR="00356E3D" w:rsidRPr="006F3214">
        <w:rPr>
          <w:sz w:val="20"/>
        </w:rPr>
        <w:t xml:space="preserve"> и за последни</w:t>
      </w:r>
      <w:r w:rsidR="004F6981" w:rsidRPr="006F3214">
        <w:rPr>
          <w:sz w:val="20"/>
        </w:rPr>
        <w:t>й отчетный период текущего года;</w:t>
      </w:r>
    </w:p>
    <w:p w:rsidR="00F70519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356E3D" w:rsidRPr="006F3214">
        <w:rPr>
          <w:sz w:val="20"/>
        </w:rPr>
        <w:t>копии пояснений к бухгалтерскому балансу и отчет</w:t>
      </w:r>
      <w:r w:rsidR="004F6981" w:rsidRPr="006F3214">
        <w:rPr>
          <w:sz w:val="20"/>
        </w:rPr>
        <w:t xml:space="preserve">у о </w:t>
      </w:r>
      <w:r w:rsidR="00C65998" w:rsidRPr="006F3214">
        <w:rPr>
          <w:sz w:val="20"/>
        </w:rPr>
        <w:t>финансовых результатах</w:t>
      </w:r>
      <w:r w:rsidRPr="006F3214">
        <w:rPr>
          <w:sz w:val="20"/>
        </w:rPr>
        <w:t>;</w:t>
      </w:r>
    </w:p>
    <w:p w:rsidR="007441E1" w:rsidRPr="006F3214" w:rsidRDefault="00B85360" w:rsidP="006F3214">
      <w:pPr>
        <w:pStyle w:val="afff8"/>
        <w:tabs>
          <w:tab w:val="left" w:pos="284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F2612D" w:rsidRPr="006F3214">
        <w:rPr>
          <w:sz w:val="20"/>
        </w:rPr>
        <w:t xml:space="preserve">– </w:t>
      </w:r>
      <w:r w:rsidR="007441E1" w:rsidRPr="006F3214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6F3214">
        <w:rPr>
          <w:sz w:val="20"/>
        </w:rPr>
        <w:t>.</w:t>
      </w:r>
    </w:p>
    <w:p w:rsidR="005A6263" w:rsidRPr="006F3214" w:rsidRDefault="00FE673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7" w:name="_Ref536020669"/>
      <w:r w:rsidRPr="006F3214">
        <w:rPr>
          <w:sz w:val="20"/>
        </w:rPr>
        <w:t>Копии форм бухгалтерской отчетности д</w:t>
      </w:r>
      <w:r w:rsidR="005A6263" w:rsidRPr="006F3214">
        <w:rPr>
          <w:sz w:val="20"/>
        </w:rPr>
        <w:t>ля и</w:t>
      </w:r>
      <w:r w:rsidR="00A423B7" w:rsidRPr="006F3214">
        <w:rPr>
          <w:sz w:val="20"/>
        </w:rPr>
        <w:t>ндивидуальных предпринимателей -</w:t>
      </w:r>
      <w:r w:rsidR="005A6263" w:rsidRPr="006F3214">
        <w:rPr>
          <w:sz w:val="20"/>
        </w:rPr>
        <w:t xml:space="preserve"> копии налоговых деклараций </w:t>
      </w:r>
      <w:r w:rsidR="001D24CF" w:rsidRPr="006F3214">
        <w:rPr>
          <w:sz w:val="20"/>
        </w:rPr>
        <w:t>за последний отчетный год</w:t>
      </w:r>
      <w:r w:rsidR="007441E1" w:rsidRPr="006F3214">
        <w:rPr>
          <w:sz w:val="20"/>
        </w:rPr>
        <w:t xml:space="preserve"> и  справку о применяемой системе налогообложения;</w:t>
      </w:r>
      <w:bookmarkEnd w:id="207"/>
    </w:p>
    <w:p w:rsidR="00910D07" w:rsidRPr="006F3214" w:rsidRDefault="00910D0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8" w:name="_Ref533685069"/>
      <w:r w:rsidRPr="006F3214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8"/>
    </w:p>
    <w:p w:rsidR="00E41144" w:rsidRPr="006F3214" w:rsidRDefault="002558E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 xml:space="preserve">Справка </w:t>
      </w:r>
      <w:r w:rsidR="00E41144" w:rsidRPr="006F3214">
        <w:rPr>
          <w:b/>
          <w:sz w:val="20"/>
        </w:rPr>
        <w:t xml:space="preserve">о соответствии Участника </w:t>
      </w:r>
      <w:r w:rsidR="009A5FEA" w:rsidRPr="006F3214">
        <w:rPr>
          <w:b/>
          <w:sz w:val="20"/>
        </w:rPr>
        <w:t xml:space="preserve">отдельным </w:t>
      </w:r>
      <w:r w:rsidR="00E41144" w:rsidRPr="006F3214">
        <w:rPr>
          <w:b/>
          <w:sz w:val="20"/>
        </w:rPr>
        <w:t>требованиям (</w:t>
      </w:r>
      <w:r w:rsidRPr="006F3214">
        <w:rPr>
          <w:b/>
          <w:sz w:val="20"/>
        </w:rPr>
        <w:t>Форм</w:t>
      </w:r>
      <w:r w:rsidR="00E41144" w:rsidRPr="006F3214">
        <w:rPr>
          <w:b/>
          <w:sz w:val="20"/>
        </w:rPr>
        <w:t>а</w:t>
      </w:r>
      <w:r w:rsidRPr="006F3214">
        <w:rPr>
          <w:b/>
          <w:sz w:val="20"/>
        </w:rPr>
        <w:t xml:space="preserve"> </w:t>
      </w:r>
      <w:r w:rsidR="00A309C8" w:rsidRPr="006F3214">
        <w:rPr>
          <w:b/>
          <w:sz w:val="20"/>
        </w:rPr>
        <w:t>8</w:t>
      </w:r>
      <w:r w:rsidR="00E41144" w:rsidRPr="006F3214">
        <w:rPr>
          <w:b/>
          <w:sz w:val="20"/>
        </w:rPr>
        <w:t xml:space="preserve">). </w:t>
      </w:r>
    </w:p>
    <w:p w:rsidR="0014433E" w:rsidRPr="006F3214" w:rsidRDefault="00C77516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3685078"/>
      <w:bookmarkStart w:id="210" w:name="_Ref533695097"/>
      <w:r w:rsidRPr="006F3214">
        <w:rPr>
          <w:b/>
          <w:sz w:val="20"/>
        </w:rPr>
        <w:t>С</w:t>
      </w:r>
      <w:r w:rsidR="00DE7FA5" w:rsidRPr="006F3214">
        <w:rPr>
          <w:b/>
          <w:sz w:val="20"/>
        </w:rPr>
        <w:t>ведения</w:t>
      </w:r>
      <w:r w:rsidR="00772104" w:rsidRPr="006F3214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6F3214">
        <w:rPr>
          <w:b/>
          <w:sz w:val="20"/>
        </w:rPr>
        <w:t>в форме электронного документа</w:t>
      </w:r>
      <w:r w:rsidR="00772104" w:rsidRPr="006F3214">
        <w:rPr>
          <w:b/>
          <w:sz w:val="20"/>
        </w:rPr>
        <w:t xml:space="preserve"> или </w:t>
      </w:r>
      <w:r w:rsidR="00D94042" w:rsidRPr="006F3214">
        <w:rPr>
          <w:b/>
          <w:sz w:val="20"/>
        </w:rPr>
        <w:t>д</w:t>
      </w:r>
      <w:r w:rsidR="00772104" w:rsidRPr="006F3214">
        <w:rPr>
          <w:b/>
          <w:sz w:val="20"/>
        </w:rPr>
        <w:t xml:space="preserve">екларация о соответствии </w:t>
      </w:r>
      <w:r w:rsidR="00EB16FD" w:rsidRPr="006F3214">
        <w:rPr>
          <w:b/>
          <w:sz w:val="20"/>
        </w:rPr>
        <w:t>Участн</w:t>
      </w:r>
      <w:r w:rsidR="00772104" w:rsidRPr="006F3214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2558EB" w:rsidRPr="006F3214">
        <w:rPr>
          <w:b/>
          <w:sz w:val="20"/>
        </w:rPr>
        <w:t>10</w:t>
      </w:r>
      <w:r w:rsidR="00772104" w:rsidRPr="006F3214">
        <w:rPr>
          <w:b/>
          <w:sz w:val="20"/>
        </w:rPr>
        <w:t>)</w:t>
      </w:r>
      <w:r w:rsidR="00772104" w:rsidRPr="006F3214">
        <w:rPr>
          <w:sz w:val="20"/>
        </w:rPr>
        <w:t xml:space="preserve"> в случае отсутствия сведений об </w:t>
      </w:r>
      <w:r w:rsidR="00EB16FD" w:rsidRPr="006F3214">
        <w:rPr>
          <w:sz w:val="20"/>
        </w:rPr>
        <w:t>Участн</w:t>
      </w:r>
      <w:r w:rsidR="00772104" w:rsidRPr="006F3214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6F3214">
        <w:rPr>
          <w:sz w:val="20"/>
        </w:rPr>
        <w:t xml:space="preserve">от 24.07.2007 № 209-ФЗ </w:t>
      </w:r>
      <w:r w:rsidR="00772104" w:rsidRPr="006F3214">
        <w:rPr>
          <w:sz w:val="20"/>
        </w:rPr>
        <w:t>«О развитии малого и среднего предпринимательства в Российской Федерации»</w:t>
      </w:r>
      <w:r w:rsidR="00F563AC" w:rsidRPr="006F3214">
        <w:rPr>
          <w:sz w:val="20"/>
        </w:rPr>
        <w:t xml:space="preserve"> (далее – вновь </w:t>
      </w:r>
      <w:r w:rsidR="00F04AC0" w:rsidRPr="006F3214">
        <w:rPr>
          <w:sz w:val="20"/>
        </w:rPr>
        <w:t>зарегистрированное/</w:t>
      </w:r>
      <w:r w:rsidR="00F563AC" w:rsidRPr="006F3214">
        <w:rPr>
          <w:sz w:val="20"/>
        </w:rPr>
        <w:t>созданное лицо)</w:t>
      </w:r>
      <w:r w:rsidR="00F04AC0" w:rsidRPr="006F3214">
        <w:rPr>
          <w:sz w:val="20"/>
        </w:rPr>
        <w:t>.</w:t>
      </w:r>
      <w:bookmarkEnd w:id="209"/>
      <w:bookmarkEnd w:id="210"/>
    </w:p>
    <w:p w:rsidR="002C6248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устава в действующей редакции</w:t>
      </w:r>
      <w:r w:rsidR="00C66360" w:rsidRPr="006F3214">
        <w:rPr>
          <w:sz w:val="20"/>
        </w:rPr>
        <w:t xml:space="preserve"> и иные документы, подтверждающие общую</w:t>
      </w:r>
      <w:r w:rsidR="00534374" w:rsidRPr="006F3214">
        <w:rPr>
          <w:sz w:val="20"/>
        </w:rPr>
        <w:t xml:space="preserve"> </w:t>
      </w:r>
      <w:r w:rsidR="00C66360" w:rsidRPr="006F3214">
        <w:rPr>
          <w:sz w:val="20"/>
        </w:rPr>
        <w:t xml:space="preserve">и специальную правоспособность, дееспособность </w:t>
      </w:r>
      <w:r w:rsidR="00EB16FD" w:rsidRPr="006F3214">
        <w:rPr>
          <w:sz w:val="20"/>
        </w:rPr>
        <w:t>Участн</w:t>
      </w:r>
      <w:r w:rsidR="00C66360" w:rsidRPr="006F3214">
        <w:rPr>
          <w:sz w:val="20"/>
        </w:rPr>
        <w:t>ика, включая</w:t>
      </w:r>
      <w:bookmarkStart w:id="211" w:name="_Ref533685086"/>
      <w:r w:rsidR="002C6248" w:rsidRPr="006F3214">
        <w:rPr>
          <w:sz w:val="20"/>
        </w:rPr>
        <w:t xml:space="preserve"> все </w:t>
      </w:r>
      <w:r w:rsidR="00C66360" w:rsidRPr="006F3214">
        <w:rPr>
          <w:sz w:val="20"/>
        </w:rPr>
        <w:t>изменения</w:t>
      </w:r>
      <w:r w:rsidR="002C6248" w:rsidRPr="006F3214">
        <w:rPr>
          <w:sz w:val="20"/>
        </w:rPr>
        <w:t xml:space="preserve">, </w:t>
      </w:r>
      <w:r w:rsidR="00C66360" w:rsidRPr="006F3214">
        <w:rPr>
          <w:sz w:val="20"/>
        </w:rPr>
        <w:t xml:space="preserve">внесенные </w:t>
      </w:r>
      <w:r w:rsidR="002C6248" w:rsidRPr="006F3214">
        <w:rPr>
          <w:sz w:val="20"/>
        </w:rPr>
        <w:t>в них.</w:t>
      </w:r>
      <w:bookmarkEnd w:id="211"/>
    </w:p>
    <w:p w:rsidR="009E3561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6F3214" w:rsidRDefault="002C6248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Копия документа об избрании (назначении) на должность </w:t>
      </w:r>
      <w:r w:rsidR="006577D0" w:rsidRPr="006F3214">
        <w:rPr>
          <w:sz w:val="20"/>
        </w:rPr>
        <w:t>Руководителя</w:t>
      </w:r>
      <w:r w:rsidRPr="006F3214">
        <w:rPr>
          <w:sz w:val="20"/>
        </w:rPr>
        <w:t>.</w:t>
      </w:r>
    </w:p>
    <w:p w:rsidR="009F755E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Документы, подтверждающие полномочия </w:t>
      </w:r>
      <w:r w:rsidR="006577D0" w:rsidRPr="006F3214">
        <w:rPr>
          <w:sz w:val="20"/>
        </w:rPr>
        <w:t>Уполномоченных лиц.</w:t>
      </w:r>
    </w:p>
    <w:p w:rsidR="00C77516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2" w:name="_Ref536020687"/>
      <w:r w:rsidRPr="006F3214">
        <w:rPr>
          <w:sz w:val="20"/>
        </w:rPr>
        <w:t xml:space="preserve">Решение о </w:t>
      </w:r>
      <w:r w:rsidR="009A5FEA" w:rsidRPr="006F3214">
        <w:rPr>
          <w:sz w:val="20"/>
        </w:rPr>
        <w:t xml:space="preserve">согласии на совершение </w:t>
      </w:r>
      <w:r w:rsidRPr="006F3214">
        <w:rPr>
          <w:sz w:val="20"/>
        </w:rPr>
        <w:t>сделки с заинтересованностью</w:t>
      </w:r>
      <w:r w:rsidR="009D71FC" w:rsidRPr="006F3214">
        <w:rPr>
          <w:sz w:val="20"/>
        </w:rPr>
        <w:t>/крупной сделки</w:t>
      </w:r>
      <w:r w:rsidRPr="006F3214">
        <w:rPr>
          <w:sz w:val="20"/>
        </w:rPr>
        <w:t xml:space="preserve">, если требование о наличии такого </w:t>
      </w:r>
      <w:r w:rsidR="009A5FEA" w:rsidRPr="006F3214">
        <w:rPr>
          <w:sz w:val="20"/>
        </w:rPr>
        <w:t xml:space="preserve">согласия </w:t>
      </w:r>
      <w:r w:rsidRPr="006F3214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6F3214">
        <w:rPr>
          <w:sz w:val="20"/>
        </w:rPr>
        <w:t>м</w:t>
      </w:r>
      <w:r w:rsidR="002134EC" w:rsidRPr="006F3214">
        <w:rPr>
          <w:sz w:val="20"/>
        </w:rPr>
        <w:t xml:space="preserve">и юридического лица и если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выполнение договора </w:t>
      </w:r>
      <w:r w:rsidR="00512090" w:rsidRPr="006F3214">
        <w:rPr>
          <w:sz w:val="20"/>
        </w:rPr>
        <w:t>или предоставление обеспечения З</w:t>
      </w:r>
      <w:r w:rsidRPr="006F3214">
        <w:rPr>
          <w:sz w:val="20"/>
        </w:rPr>
        <w:t>аявки, обеспечение договора является сделкой с заинтересованностью</w:t>
      </w:r>
      <w:r w:rsidR="009D71FC" w:rsidRPr="006F3214">
        <w:rPr>
          <w:sz w:val="20"/>
        </w:rPr>
        <w:t>/крупной сделкой</w:t>
      </w:r>
      <w:r w:rsidRPr="006F3214">
        <w:rPr>
          <w:sz w:val="20"/>
        </w:rPr>
        <w:t>, или письмо, содержащее обязательство в случае признания его</w:t>
      </w:r>
      <w:r w:rsidR="0019758F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</w:t>
      </w:r>
      <w:r w:rsidRPr="006F3214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6F3214">
        <w:rPr>
          <w:sz w:val="20"/>
        </w:rPr>
        <w:t>ечения срока подачи З</w:t>
      </w:r>
      <w:r w:rsidR="002134EC" w:rsidRPr="006F3214">
        <w:rPr>
          <w:sz w:val="20"/>
        </w:rPr>
        <w:t xml:space="preserve">аявок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6F3214">
        <w:rPr>
          <w:sz w:val="20"/>
        </w:rPr>
        <w:t xml:space="preserve">ыми документами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6F3214">
        <w:rPr>
          <w:sz w:val="20"/>
        </w:rPr>
        <w:t>/крупных сделок</w:t>
      </w:r>
      <w:r w:rsidRPr="006F3214">
        <w:rPr>
          <w:sz w:val="20"/>
        </w:rPr>
        <w:t xml:space="preserve"> или письмо о том</w:t>
      </w:r>
      <w:r w:rsidR="002134EC" w:rsidRPr="006F3214">
        <w:rPr>
          <w:sz w:val="20"/>
        </w:rPr>
        <w:t xml:space="preserve">, что данная сделка для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не является сделкой с </w:t>
      </w:r>
      <w:r w:rsidR="009D71FC" w:rsidRPr="006F3214">
        <w:rPr>
          <w:sz w:val="20"/>
        </w:rPr>
        <w:t>з</w:t>
      </w:r>
      <w:r w:rsidRPr="006F3214">
        <w:rPr>
          <w:sz w:val="20"/>
        </w:rPr>
        <w:t>аинтересов</w:t>
      </w:r>
      <w:r w:rsidR="002134EC" w:rsidRPr="006F3214">
        <w:rPr>
          <w:sz w:val="20"/>
        </w:rPr>
        <w:t>анностью</w:t>
      </w:r>
      <w:r w:rsidR="009D71FC" w:rsidRPr="006F3214">
        <w:rPr>
          <w:sz w:val="20"/>
        </w:rPr>
        <w:t>/крупной сделкой</w:t>
      </w:r>
      <w:r w:rsidR="002134EC" w:rsidRPr="006F3214">
        <w:rPr>
          <w:sz w:val="20"/>
        </w:rPr>
        <w:t xml:space="preserve"> или письмо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6F3214">
        <w:rPr>
          <w:sz w:val="20"/>
        </w:rPr>
        <w:t xml:space="preserve">о согласии на совершение </w:t>
      </w:r>
      <w:r w:rsidRPr="006F3214">
        <w:rPr>
          <w:sz w:val="20"/>
        </w:rPr>
        <w:t>сделки с заинтересованностью</w:t>
      </w:r>
      <w:r w:rsidR="00F074E4" w:rsidRPr="006F3214">
        <w:rPr>
          <w:sz w:val="20"/>
        </w:rPr>
        <w:t>/крупных сделок</w:t>
      </w:r>
      <w:r w:rsidRPr="006F3214">
        <w:rPr>
          <w:sz w:val="20"/>
        </w:rPr>
        <w:t xml:space="preserve">, поскольку единственный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(акционер) является единоличным исполнительным органом.</w:t>
      </w:r>
      <w:bookmarkEnd w:id="212"/>
    </w:p>
    <w:p w:rsidR="006C65AD" w:rsidRPr="006F3214" w:rsidRDefault="0091532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Документально подтверждённые с</w:t>
      </w:r>
      <w:r w:rsidR="006C65AD" w:rsidRPr="006F3214">
        <w:rPr>
          <w:sz w:val="20"/>
        </w:rPr>
        <w:t>ведения о профессиональной и деловой репутации Участника</w:t>
      </w:r>
      <w:r w:rsidR="0034146B" w:rsidRPr="006F3214">
        <w:rPr>
          <w:sz w:val="20"/>
        </w:rPr>
        <w:t xml:space="preserve">: </w:t>
      </w:r>
      <w:r w:rsidR="006C65AD" w:rsidRPr="006F3214">
        <w:rPr>
          <w:sz w:val="20"/>
        </w:rPr>
        <w:t xml:space="preserve">награды, премии, </w:t>
      </w:r>
      <w:r w:rsidR="009A5FEA" w:rsidRPr="006F3214">
        <w:rPr>
          <w:sz w:val="20"/>
        </w:rPr>
        <w:t>отзывы об Участник</w:t>
      </w:r>
      <w:r w:rsidR="008E0557" w:rsidRPr="006F3214">
        <w:rPr>
          <w:sz w:val="20"/>
        </w:rPr>
        <w:t>е</w:t>
      </w:r>
      <w:r w:rsidR="009A5FEA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рейтинги, </w:t>
      </w:r>
      <w:r w:rsidR="006C65AD" w:rsidRPr="006F3214">
        <w:rPr>
          <w:sz w:val="20"/>
        </w:rPr>
        <w:t>участие в международных проектах, другое</w:t>
      </w:r>
      <w:r w:rsidR="0034146B"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Копии сертификатов качества</w:t>
      </w:r>
      <w:r w:rsidR="00574F1A" w:rsidRPr="006F3214">
        <w:rPr>
          <w:sz w:val="20"/>
        </w:rPr>
        <w:t xml:space="preserve"> выполняемых работ (оказываемых услуг), сертификатов менеджмента качества </w:t>
      </w:r>
      <w:r w:rsidR="00915322" w:rsidRPr="006F3214">
        <w:rPr>
          <w:sz w:val="20"/>
        </w:rPr>
        <w:t xml:space="preserve">по стандарту </w:t>
      </w:r>
      <w:r w:rsidRPr="006F3214">
        <w:rPr>
          <w:sz w:val="20"/>
        </w:rPr>
        <w:t>ISO-9001 и др</w:t>
      </w:r>
      <w:r w:rsidR="00574F1A" w:rsidRPr="006F3214">
        <w:rPr>
          <w:sz w:val="20"/>
        </w:rPr>
        <w:t>.</w:t>
      </w:r>
      <w:r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Иные документы, </w:t>
      </w:r>
      <w:r w:rsidR="008E0557" w:rsidRPr="006F3214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6F3214">
        <w:rPr>
          <w:sz w:val="20"/>
        </w:rPr>
        <w:t>предусмотренные п</w:t>
      </w:r>
      <w:r w:rsidR="00BB1464" w:rsidRPr="006F3214">
        <w:rPr>
          <w:sz w:val="20"/>
        </w:rPr>
        <w:t xml:space="preserve">.п.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_Ref535922194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4.4.3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-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_Ref535922187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4.4.4</w:t>
      </w:r>
      <w:r w:rsidR="009A5FEA" w:rsidRPr="006F3214">
        <w:rPr>
          <w:sz w:val="20"/>
        </w:rPr>
        <w:fldChar w:fldCharType="end"/>
      </w:r>
      <w:r w:rsidR="00C54A41">
        <w:rPr>
          <w:sz w:val="20"/>
        </w:rPr>
        <w:t xml:space="preserve"> </w:t>
      </w:r>
      <w:r w:rsidRPr="006F3214">
        <w:rPr>
          <w:sz w:val="20"/>
        </w:rPr>
        <w:t>Информационной карты</w:t>
      </w:r>
      <w:r w:rsidR="00E41144" w:rsidRPr="006F3214">
        <w:rPr>
          <w:sz w:val="20"/>
        </w:rPr>
        <w:t>.</w:t>
      </w:r>
    </w:p>
    <w:p w:rsidR="008E0557" w:rsidRPr="006F3214" w:rsidRDefault="008E055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>Опись документов (Форма 7).</w:t>
      </w:r>
    </w:p>
    <w:p w:rsidR="00E433F2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3" w:name="_Ref536020452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 не может представить </w:t>
      </w:r>
      <w:r w:rsidR="00B643D6" w:rsidRPr="006F3214">
        <w:rPr>
          <w:sz w:val="20"/>
        </w:rPr>
        <w:t xml:space="preserve">документ, </w:t>
      </w:r>
      <w:r w:rsidRPr="006F3214">
        <w:rPr>
          <w:sz w:val="20"/>
        </w:rPr>
        <w:t xml:space="preserve">требуемый </w:t>
      </w:r>
      <w:r w:rsidR="00002CA3" w:rsidRPr="006F3214">
        <w:rPr>
          <w:sz w:val="20"/>
        </w:rPr>
        <w:t>Документацией</w:t>
      </w:r>
      <w:r w:rsidR="00343710" w:rsidRPr="006F3214">
        <w:rPr>
          <w:sz w:val="20"/>
        </w:rPr>
        <w:t xml:space="preserve">, </w:t>
      </w:r>
      <w:r w:rsidRPr="006F3214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6F3214">
        <w:rPr>
          <w:sz w:val="20"/>
        </w:rPr>
        <w:t xml:space="preserve">уважительность </w:t>
      </w:r>
      <w:r w:rsidRPr="006F3214">
        <w:rPr>
          <w:sz w:val="20"/>
        </w:rPr>
        <w:t xml:space="preserve">причин отсутствия требуемого документа, а также содержащую </w:t>
      </w:r>
      <w:r w:rsidR="00E433F2" w:rsidRPr="006F3214">
        <w:rPr>
          <w:sz w:val="20"/>
        </w:rPr>
        <w:t xml:space="preserve">подтверждение </w:t>
      </w:r>
      <w:r w:rsidRPr="006F3214">
        <w:rPr>
          <w:sz w:val="20"/>
        </w:rPr>
        <w:t xml:space="preserve">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E433F2" w:rsidRPr="006F3214">
        <w:rPr>
          <w:sz w:val="20"/>
        </w:rPr>
        <w:t xml:space="preserve">конкретному </w:t>
      </w:r>
      <w:r w:rsidRPr="006F3214">
        <w:rPr>
          <w:sz w:val="20"/>
        </w:rPr>
        <w:t>требованию Документации</w:t>
      </w:r>
      <w:r w:rsidR="00E433F2" w:rsidRPr="006F3214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6F3214">
        <w:rPr>
          <w:rStyle w:val="a7"/>
          <w:i/>
          <w:sz w:val="16"/>
          <w:szCs w:val="16"/>
        </w:rPr>
        <w:footnoteReference w:id="4"/>
      </w:r>
      <w:r w:rsidRPr="006F3214">
        <w:rPr>
          <w:sz w:val="20"/>
        </w:rPr>
        <w:t>.</w:t>
      </w:r>
      <w:bookmarkEnd w:id="213"/>
      <w:r w:rsidR="00A96E85" w:rsidRPr="006F3214">
        <w:rPr>
          <w:sz w:val="20"/>
        </w:rPr>
        <w:t xml:space="preserve"> </w:t>
      </w:r>
    </w:p>
    <w:p w:rsidR="00E433F2" w:rsidRPr="006F3214" w:rsidRDefault="00E433F2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случае, если Участник не предоставил справку, </w:t>
      </w:r>
      <w:r w:rsidR="009B2DB9" w:rsidRPr="006F3214">
        <w:rPr>
          <w:sz w:val="20"/>
        </w:rPr>
        <w:t xml:space="preserve">соответствующую </w:t>
      </w:r>
      <w:r w:rsidRPr="006F3214">
        <w:rPr>
          <w:sz w:val="20"/>
        </w:rPr>
        <w:t xml:space="preserve">требованиями пункта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92228E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Pr="006F3214">
        <w:rPr>
          <w:sz w:val="20"/>
        </w:rPr>
        <w:t xml:space="preserve">,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C54A41">
        <w:rPr>
          <w:sz w:val="20"/>
        </w:rPr>
        <w:t>Маркетинговом исследовании</w:t>
      </w:r>
      <w:r w:rsidRPr="006F3214">
        <w:rPr>
          <w:sz w:val="20"/>
        </w:rPr>
        <w:t>».</w:t>
      </w:r>
    </w:p>
    <w:p w:rsidR="00E433F2" w:rsidRPr="006F3214" w:rsidRDefault="004D01B0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E433F2" w:rsidRPr="006F3214">
        <w:rPr>
          <w:sz w:val="20"/>
        </w:rPr>
        <w:t xml:space="preserve">Справка, предоставленная в соответствии с пунктом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433F2" w:rsidRPr="006F3214">
        <w:rPr>
          <w:sz w:val="20"/>
        </w:rPr>
        <w:t xml:space="preserve"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</w:t>
      </w:r>
      <w:r w:rsidR="00C54A41" w:rsidRPr="00C54A41">
        <w:rPr>
          <w:sz w:val="20"/>
        </w:rPr>
        <w:t>Маркетинговом исследовании</w:t>
      </w:r>
      <w:r w:rsidR="00E433F2" w:rsidRPr="006F3214">
        <w:rPr>
          <w:sz w:val="20"/>
        </w:rPr>
        <w:t>» (такой документ считается не предоставленным).</w:t>
      </w:r>
    </w:p>
    <w:p w:rsidR="00FE6733" w:rsidRPr="006F3214" w:rsidRDefault="00FE6733" w:rsidP="006F3214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4" w:name="_Toc533702869"/>
      <w:bookmarkStart w:id="215" w:name="_Toc533703036"/>
      <w:bookmarkEnd w:id="214"/>
      <w:bookmarkEnd w:id="215"/>
    </w:p>
    <w:p w:rsidR="00FF7FF0" w:rsidRPr="006F3214" w:rsidRDefault="005A6263" w:rsidP="006F3214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6" w:name="_Toc324500004"/>
      <w:bookmarkStart w:id="217" w:name="_Toc324500164"/>
      <w:bookmarkStart w:id="218" w:name="_Toc453152081"/>
      <w:bookmarkStart w:id="219" w:name="_Toc453166633"/>
      <w:bookmarkStart w:id="220" w:name="_Toc453074241"/>
      <w:bookmarkStart w:id="221" w:name="_Toc476580303"/>
      <w:bookmarkStart w:id="222" w:name="_Toc528759212"/>
      <w:bookmarkStart w:id="223" w:name="_Toc536632696"/>
      <w:bookmarkEnd w:id="216"/>
      <w:bookmarkEnd w:id="217"/>
      <w:r w:rsidRPr="006F3214">
        <w:t>Требования к оформлению</w:t>
      </w:r>
      <w:r w:rsidR="007D76E2" w:rsidRPr="006F3214">
        <w:t xml:space="preserve"> </w:t>
      </w:r>
      <w:r w:rsidRPr="006F3214">
        <w:t>Заявки</w:t>
      </w:r>
      <w:bookmarkStart w:id="224" w:name="_Ref323314960"/>
      <w:bookmarkEnd w:id="218"/>
      <w:bookmarkEnd w:id="219"/>
      <w:bookmarkEnd w:id="220"/>
      <w:bookmarkEnd w:id="221"/>
      <w:bookmarkEnd w:id="222"/>
      <w:bookmarkEnd w:id="223"/>
    </w:p>
    <w:p w:rsidR="00C14493" w:rsidRPr="006F3214" w:rsidRDefault="00C14493" w:rsidP="006F3214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6F3214" w:rsidRDefault="009E358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 xml:space="preserve">иком (Руководителем или Уполномоченным лицом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>ика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–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юридического лица/индивидуального предпринимателя).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</w:t>
      </w:r>
    </w:p>
    <w:p w:rsidR="009E358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6F3214">
        <w:rPr>
          <w:sz w:val="20"/>
        </w:rPr>
        <w:t>Маркетинг</w:t>
      </w:r>
      <w:r w:rsidR="00CA2B77" w:rsidRPr="006F3214">
        <w:rPr>
          <w:sz w:val="20"/>
        </w:rPr>
        <w:t>овых исследований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признана Заявка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19758F" w:rsidRPr="006F3214">
        <w:rPr>
          <w:sz w:val="20"/>
        </w:rPr>
        <w:t>а</w:t>
      </w:r>
      <w:r w:rsidRPr="006F3214">
        <w:rPr>
          <w:sz w:val="20"/>
        </w:rPr>
        <w:t>, на стороне которого выступала Группа лиц.</w:t>
      </w:r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5" w:name="_Ref349221415"/>
      <w:bookmarkEnd w:id="224"/>
      <w:r w:rsidRPr="006F3214">
        <w:rPr>
          <w:sz w:val="20"/>
        </w:rPr>
        <w:t xml:space="preserve">Все документы, входящие в Заявку, должны быть </w:t>
      </w:r>
      <w:r w:rsidR="002539FE" w:rsidRPr="006F3214">
        <w:rPr>
          <w:sz w:val="20"/>
        </w:rPr>
        <w:t xml:space="preserve">выполнены </w:t>
      </w:r>
      <w:r w:rsidR="00892612" w:rsidRPr="006F3214">
        <w:rPr>
          <w:sz w:val="20"/>
        </w:rPr>
        <w:t xml:space="preserve">на </w:t>
      </w:r>
      <w:r w:rsidR="00980BEE" w:rsidRPr="006F3214">
        <w:rPr>
          <w:sz w:val="20"/>
        </w:rPr>
        <w:t xml:space="preserve">русском </w:t>
      </w:r>
      <w:r w:rsidR="00892612" w:rsidRPr="006F3214">
        <w:rPr>
          <w:sz w:val="20"/>
        </w:rPr>
        <w:t>языке</w:t>
      </w:r>
      <w:r w:rsidRPr="006F3214">
        <w:rPr>
          <w:sz w:val="20"/>
        </w:rPr>
        <w:t xml:space="preserve">, за исключением тех документов,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6F3214">
        <w:rPr>
          <w:sz w:val="20"/>
        </w:rPr>
        <w:t xml:space="preserve">русский </w:t>
      </w:r>
      <w:r w:rsidRPr="006F3214">
        <w:rPr>
          <w:sz w:val="20"/>
        </w:rPr>
        <w:t>язык.</w:t>
      </w:r>
      <w:bookmarkEnd w:id="225"/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6" w:name="_Ref523413763"/>
      <w:r w:rsidRPr="006F3214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6F3214">
        <w:rPr>
          <w:sz w:val="20"/>
        </w:rPr>
        <w:t xml:space="preserve"> валюте </w:t>
      </w:r>
      <w:r w:rsidR="00D41966" w:rsidRPr="006F3214">
        <w:rPr>
          <w:sz w:val="20"/>
        </w:rPr>
        <w:t>М</w:t>
      </w:r>
      <w:r w:rsidR="00853E07" w:rsidRPr="006F3214">
        <w:rPr>
          <w:sz w:val="20"/>
        </w:rPr>
        <w:t>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2F5804" w:rsidRPr="006F3214">
        <w:rPr>
          <w:sz w:val="20"/>
        </w:rPr>
        <w:t>,</w:t>
      </w:r>
      <w:r w:rsidR="00FE12C0" w:rsidRPr="006F3214">
        <w:rPr>
          <w:sz w:val="20"/>
        </w:rPr>
        <w:t xml:space="preserve"> </w:t>
      </w:r>
      <w:r w:rsidR="002F5804" w:rsidRPr="006F3214">
        <w:rPr>
          <w:sz w:val="20"/>
        </w:rPr>
        <w:t>у</w:t>
      </w:r>
      <w:r w:rsidR="000978FB" w:rsidRPr="006F3214">
        <w:rPr>
          <w:sz w:val="20"/>
        </w:rPr>
        <w:t xml:space="preserve">казанной в </w:t>
      </w:r>
      <w:r w:rsidR="007A6755" w:rsidRPr="006F3214">
        <w:rPr>
          <w:sz w:val="20"/>
        </w:rPr>
        <w:t>п.</w:t>
      </w:r>
      <w:r w:rsidR="00002CA3" w:rsidRPr="006F3214">
        <w:rPr>
          <w:sz w:val="20"/>
        </w:rPr>
        <w:t xml:space="preserve"> </w:t>
      </w:r>
      <w:r w:rsidR="00110D1C" w:rsidRPr="006F3214">
        <w:rPr>
          <w:sz w:val="20"/>
        </w:rPr>
        <w:fldChar w:fldCharType="begin"/>
      </w:r>
      <w:r w:rsidR="00110D1C" w:rsidRPr="006F3214">
        <w:rPr>
          <w:sz w:val="20"/>
        </w:rPr>
        <w:instrText xml:space="preserve"> REF _Ref323307276 \r \h </w:instrText>
      </w:r>
      <w:r w:rsidR="004F3450" w:rsidRPr="006F3214">
        <w:rPr>
          <w:sz w:val="20"/>
        </w:rPr>
        <w:instrText xml:space="preserve"> \* MERGEFORMAT </w:instrText>
      </w:r>
      <w:r w:rsidR="00110D1C" w:rsidRPr="006F3214">
        <w:rPr>
          <w:sz w:val="20"/>
        </w:rPr>
      </w:r>
      <w:r w:rsidR="00110D1C" w:rsidRPr="006F3214">
        <w:rPr>
          <w:sz w:val="20"/>
        </w:rPr>
        <w:fldChar w:fldCharType="separate"/>
      </w:r>
      <w:r w:rsidR="006079EF" w:rsidRPr="006F3214">
        <w:rPr>
          <w:sz w:val="20"/>
        </w:rPr>
        <w:t>4.1.8</w:t>
      </w:r>
      <w:r w:rsidR="00110D1C" w:rsidRPr="006F3214">
        <w:rPr>
          <w:sz w:val="20"/>
        </w:rPr>
        <w:fldChar w:fldCharType="end"/>
      </w:r>
      <w:r w:rsidR="00002CA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</w:t>
      </w:r>
      <w:r w:rsidRPr="006F3214">
        <w:rPr>
          <w:sz w:val="20"/>
        </w:rPr>
        <w:t>.</w:t>
      </w:r>
      <w:r w:rsidR="00892612" w:rsidRPr="006F3214">
        <w:rPr>
          <w:sz w:val="20"/>
        </w:rPr>
        <w:t xml:space="preserve"> Документы,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892612" w:rsidRPr="006F3214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6F3214">
        <w:rPr>
          <w:sz w:val="20"/>
        </w:rPr>
        <w:t>маркетингов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892612" w:rsidRPr="006F3214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6"/>
    </w:p>
    <w:p w:rsidR="00970A29" w:rsidRPr="006F3214" w:rsidRDefault="00731CF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6F3214">
        <w:rPr>
          <w:sz w:val="20"/>
        </w:rPr>
        <w:t>се</w:t>
      </w:r>
      <w:r w:rsidRPr="006F3214">
        <w:rPr>
          <w:sz w:val="20"/>
        </w:rPr>
        <w:t xml:space="preserve"> предоставл</w:t>
      </w:r>
      <w:r w:rsidR="00A35983" w:rsidRPr="006F3214">
        <w:rPr>
          <w:sz w:val="20"/>
        </w:rPr>
        <w:t>яемые</w:t>
      </w:r>
      <w:r w:rsidRPr="006F3214">
        <w:rPr>
          <w:sz w:val="20"/>
        </w:rPr>
        <w:t xml:space="preserve"> скан-</w:t>
      </w:r>
      <w:r w:rsidR="00A35983" w:rsidRPr="006F3214">
        <w:rPr>
          <w:sz w:val="20"/>
        </w:rPr>
        <w:t>копии</w:t>
      </w:r>
      <w:r w:rsidRPr="006F3214">
        <w:rPr>
          <w:sz w:val="20"/>
        </w:rPr>
        <w:t xml:space="preserve"> документов </w:t>
      </w:r>
      <w:r w:rsidR="00A35983" w:rsidRPr="006F3214">
        <w:rPr>
          <w:sz w:val="20"/>
        </w:rPr>
        <w:t>должны быть</w:t>
      </w:r>
      <w:r w:rsidR="00970A29" w:rsidRPr="006F3214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6F3214" w:rsidRDefault="00FF5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Документы, вкл</w:t>
      </w:r>
      <w:r w:rsidR="00512090" w:rsidRPr="006F3214">
        <w:rPr>
          <w:sz w:val="20"/>
        </w:rPr>
        <w:t>ючаемые в З</w:t>
      </w:r>
      <w:r w:rsidRPr="006F3214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6F3214">
        <w:rPr>
          <w:sz w:val="20"/>
        </w:rPr>
        <w:t>р</w:t>
      </w:r>
      <w:r w:rsidRPr="006F3214">
        <w:rPr>
          <w:sz w:val="20"/>
        </w:rPr>
        <w:t>мате А4 и размещены в отдельных файлах или папках.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7" w:name="_Ref533695429"/>
      <w:r w:rsidRPr="006F3214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27"/>
      <w:r w:rsidRPr="006F3214">
        <w:rPr>
          <w:sz w:val="20"/>
        </w:rPr>
        <w:t xml:space="preserve"> 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6F3214" w:rsidRDefault="00110D1C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отмена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 xml:space="preserve"> или отказ от его проведения;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отклонение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отзыв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иком до окончания срока подачи Заявок;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завершение процедуры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 xml:space="preserve">я </w:t>
      </w:r>
      <w:r w:rsidRPr="006F3214">
        <w:rPr>
          <w:sz w:val="20"/>
        </w:rPr>
        <w:t>без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lastRenderedPageBreak/>
        <w:t>– отказ Заказчика от заключения договора после завершения процедур</w:t>
      </w:r>
      <w:r w:rsidR="004C5F9A">
        <w:rPr>
          <w:sz w:val="20"/>
        </w:rPr>
        <w:t>ы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>.</w:t>
      </w:r>
    </w:p>
    <w:p w:rsidR="0082272E" w:rsidRPr="006F3214" w:rsidRDefault="0082272E" w:rsidP="006F3214">
      <w:pPr>
        <w:pStyle w:val="a"/>
        <w:tabs>
          <w:tab w:val="clear" w:pos="1855"/>
          <w:tab w:val="num" w:pos="0"/>
        </w:tabs>
        <w:ind w:left="0" w:firstLine="0"/>
      </w:pPr>
      <w:bookmarkStart w:id="228" w:name="_Toc533702888"/>
      <w:bookmarkStart w:id="229" w:name="_Toc533703055"/>
      <w:bookmarkStart w:id="230" w:name="_Toc533702890"/>
      <w:bookmarkStart w:id="231" w:name="_Toc533703057"/>
      <w:bookmarkStart w:id="232" w:name="_Toc536632697"/>
      <w:bookmarkEnd w:id="228"/>
      <w:bookmarkEnd w:id="229"/>
      <w:bookmarkEnd w:id="230"/>
      <w:bookmarkEnd w:id="231"/>
      <w:r w:rsidRPr="006F3214">
        <w:t>Обеспечение по Договору</w:t>
      </w:r>
      <w:r w:rsidR="00F04AC0" w:rsidRPr="006F3214">
        <w:rPr>
          <w:rStyle w:val="a7"/>
          <w:b w:val="0"/>
        </w:rPr>
        <w:footnoteReference w:id="5"/>
      </w:r>
      <w:bookmarkEnd w:id="232"/>
      <w:r w:rsidRPr="006F3214"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3" w:name="_Ref533672740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</w:t>
      </w:r>
      <w:r w:rsidR="001A6CD1" w:rsidRPr="006F3214">
        <w:rPr>
          <w:sz w:val="20"/>
        </w:rPr>
        <w:t>,</w:t>
      </w:r>
      <w:r w:rsidRPr="006F3214">
        <w:rPr>
          <w:sz w:val="20"/>
        </w:rPr>
        <w:t xml:space="preserve"> должен представить обеспечение исполнения Договора.</w:t>
      </w:r>
      <w:bookmarkEnd w:id="233"/>
      <w:r w:rsidRPr="006F3214">
        <w:rPr>
          <w:sz w:val="20"/>
        </w:rPr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4" w:name="_Ref533673180"/>
      <w:r w:rsidRPr="006F3214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_Ref536020735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4.2.5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4"/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Бенефициаром в банковской гарантии должен б</w:t>
      </w:r>
      <w:r w:rsidR="002318A3" w:rsidRPr="006F3214">
        <w:rPr>
          <w:sz w:val="20"/>
        </w:rPr>
        <w:t>ыть указан Заказчик</w:t>
      </w:r>
      <w:r w:rsidRPr="006F3214">
        <w:rPr>
          <w:sz w:val="20"/>
        </w:rPr>
        <w:t xml:space="preserve">, принципалом -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закупки, гарантом - банк, выдавший банковскую гарантию.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окументации).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6F3214">
        <w:rPr>
          <w:sz w:val="20"/>
        </w:rPr>
        <w:t xml:space="preserve"> </w:t>
      </w:r>
      <w:r w:rsidRPr="006F3214">
        <w:rPr>
          <w:sz w:val="20"/>
        </w:rPr>
        <w:t>изложенному.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5" w:name="_Ref533677233"/>
      <w:r w:rsidRPr="006F3214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2318A3" w:rsidRPr="006F3214">
        <w:rPr>
          <w:sz w:val="20"/>
        </w:rPr>
        <w:t xml:space="preserve">п.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_Ref323295034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4.2.6</w:t>
      </w:r>
      <w:r w:rsidR="00E433F2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5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Непредоставление</w:t>
      </w:r>
      <w:r w:rsidR="008F066F" w:rsidRPr="006F3214">
        <w:rPr>
          <w:sz w:val="20"/>
        </w:rPr>
        <w:t xml:space="preserve"> Участником</w:t>
      </w:r>
      <w:r w:rsidRPr="006F3214">
        <w:rPr>
          <w:sz w:val="20"/>
        </w:rPr>
        <w:t xml:space="preserve"> обеспечения Заявки</w:t>
      </w:r>
      <w:r w:rsidR="002318A3" w:rsidRPr="006F3214">
        <w:rPr>
          <w:sz w:val="20"/>
        </w:rPr>
        <w:t xml:space="preserve"> или исполнения обязательств по Договору</w:t>
      </w:r>
      <w:r w:rsidRPr="006F3214">
        <w:rPr>
          <w:sz w:val="20"/>
        </w:rPr>
        <w:t xml:space="preserve"> (если такое требование предусмотрено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E433F2" w:rsidRPr="006F3214">
        <w:rPr>
          <w:sz w:val="20"/>
        </w:rPr>
        <w:t>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6F3214">
        <w:rPr>
          <w:sz w:val="20"/>
        </w:rPr>
        <w:t>п</w:t>
      </w:r>
      <w:r w:rsidR="0074200F" w:rsidRPr="006F3214">
        <w:rPr>
          <w:sz w:val="20"/>
        </w:rPr>
        <w:t>.п</w:t>
      </w:r>
      <w:r w:rsidR="007A6755" w:rsidRPr="006F3214">
        <w:rPr>
          <w:sz w:val="20"/>
        </w:rPr>
        <w:t>.</w:t>
      </w:r>
      <w:r w:rsidRPr="006F3214">
        <w:rPr>
          <w:sz w:val="20"/>
        </w:rPr>
        <w:t xml:space="preserve">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_Ref323292961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4.2.1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_Ref323293539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4.2.2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10D1C" w:rsidRPr="006F3214">
        <w:rPr>
          <w:sz w:val="20"/>
        </w:rPr>
        <w:t xml:space="preserve">ной </w:t>
      </w:r>
      <w:r w:rsidRPr="006F3214">
        <w:rPr>
          <w:sz w:val="20"/>
        </w:rPr>
        <w:t xml:space="preserve">карты, </w:t>
      </w:r>
      <w:r w:rsidR="007441E1" w:rsidRPr="006F3214">
        <w:rPr>
          <w:sz w:val="20"/>
        </w:rPr>
        <w:t xml:space="preserve">такой </w:t>
      </w:r>
      <w:r w:rsidR="00EB16FD" w:rsidRPr="006F3214">
        <w:rPr>
          <w:sz w:val="20"/>
        </w:rPr>
        <w:t>Участн</w:t>
      </w:r>
      <w:r w:rsidR="007441E1" w:rsidRPr="006F3214">
        <w:rPr>
          <w:sz w:val="20"/>
        </w:rPr>
        <w:t>ик считается уклонившимся от заключения договора</w:t>
      </w:r>
      <w:r w:rsidRPr="006F3214">
        <w:rPr>
          <w:sz w:val="20"/>
        </w:rPr>
        <w:t>.</w:t>
      </w:r>
    </w:p>
    <w:p w:rsidR="00D87DE2" w:rsidRPr="006F3214" w:rsidRDefault="00026773" w:rsidP="006F3214">
      <w:pPr>
        <w:rPr>
          <w:sz w:val="16"/>
          <w:lang w:eastAsia="x-none"/>
        </w:rPr>
      </w:pPr>
      <w:r w:rsidRPr="006F3214">
        <w:rPr>
          <w:b/>
          <w:i/>
          <w:sz w:val="28"/>
          <w:szCs w:val="28"/>
        </w:rPr>
        <w:br w:type="page"/>
      </w:r>
      <w:bookmarkEnd w:id="132"/>
      <w:bookmarkEnd w:id="133"/>
      <w:bookmarkEnd w:id="134"/>
      <w:bookmarkEnd w:id="135"/>
      <w:bookmarkEnd w:id="136"/>
      <w:bookmarkEnd w:id="137"/>
      <w:bookmarkEnd w:id="138"/>
    </w:p>
    <w:p w:rsidR="00FC2178" w:rsidRPr="006F3214" w:rsidRDefault="007A6755" w:rsidP="006F3214">
      <w:pPr>
        <w:pStyle w:val="1"/>
        <w:numPr>
          <w:ilvl w:val="0"/>
          <w:numId w:val="5"/>
        </w:numPr>
        <w:tabs>
          <w:tab w:val="clear" w:pos="612"/>
          <w:tab w:val="num" w:pos="1495"/>
        </w:tabs>
        <w:ind w:left="0" w:firstLine="34"/>
        <w:rPr>
          <w:sz w:val="20"/>
        </w:rPr>
      </w:pPr>
      <w:bookmarkStart w:id="236" w:name="_Toc373841347"/>
      <w:bookmarkStart w:id="237" w:name="_Toc529954364"/>
      <w:bookmarkStart w:id="238" w:name="_Toc531337590"/>
      <w:bookmarkStart w:id="239" w:name="_Toc536632698"/>
      <w:bookmarkStart w:id="240" w:name="_Toc453152083"/>
      <w:bookmarkStart w:id="241" w:name="_Toc453166635"/>
      <w:bookmarkStart w:id="242" w:name="_Toc453074243"/>
      <w:bookmarkStart w:id="243" w:name="_Toc476580305"/>
      <w:bookmarkStart w:id="244" w:name="_Toc528759214"/>
      <w:r w:rsidRPr="006F3214">
        <w:rPr>
          <w:sz w:val="20"/>
        </w:rPr>
        <w:lastRenderedPageBreak/>
        <w:t>ИНФОРМАЦИОН</w:t>
      </w:r>
      <w:r w:rsidR="00FC2178" w:rsidRPr="006F3214">
        <w:rPr>
          <w:sz w:val="20"/>
        </w:rPr>
        <w:t xml:space="preserve">НАЯ КАРТА </w:t>
      </w:r>
      <w:bookmarkEnd w:id="236"/>
      <w:bookmarkEnd w:id="237"/>
      <w:bookmarkEnd w:id="238"/>
      <w:r w:rsidR="00FC2178" w:rsidRPr="006F3214">
        <w:rPr>
          <w:sz w:val="20"/>
        </w:rPr>
        <w:t>МАРКЕТИНГОВ</w:t>
      </w:r>
      <w:r w:rsidR="007D2183" w:rsidRPr="006F3214">
        <w:rPr>
          <w:sz w:val="20"/>
        </w:rPr>
        <w:t>ЫХ</w:t>
      </w:r>
      <w:r w:rsidR="00FC2178"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bookmarkEnd w:id="239"/>
      <w:r w:rsidR="00534374" w:rsidRPr="006F3214">
        <w:rPr>
          <w:sz w:val="20"/>
        </w:rPr>
        <w:t xml:space="preserve"> </w:t>
      </w:r>
    </w:p>
    <w:p w:rsidR="00FC2178" w:rsidRPr="006F3214" w:rsidRDefault="00FC2178" w:rsidP="006F3214"/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6F3214">
        <w:rPr>
          <w:sz w:val="20"/>
        </w:rPr>
        <w:t xml:space="preserve">Настоящая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ная Карта содержит конкретные данные о проведении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E0EEB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исследовани</w:t>
      </w:r>
      <w:r w:rsidR="007E0EEB">
        <w:rPr>
          <w:sz w:val="20"/>
          <w:lang w:val="ru-RU"/>
        </w:rPr>
        <w:t>я</w:t>
      </w:r>
      <w:r w:rsidRPr="006F3214">
        <w:rPr>
          <w:sz w:val="20"/>
        </w:rPr>
        <w:t xml:space="preserve">. В случае противоречий между положениями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 и других пунктов Разделов I и II </w:t>
      </w:r>
      <w:r w:rsidR="00EB16FD" w:rsidRPr="006F3214">
        <w:rPr>
          <w:sz w:val="20"/>
          <w:lang w:val="ru-RU"/>
        </w:rPr>
        <w:t>Д</w:t>
      </w:r>
      <w:r w:rsidRPr="006F3214">
        <w:rPr>
          <w:sz w:val="20"/>
        </w:rPr>
        <w:t>окументации</w:t>
      </w:r>
      <w:r w:rsidR="007A6755" w:rsidRPr="006F3214">
        <w:rPr>
          <w:sz w:val="20"/>
          <w:lang w:val="ru-RU"/>
        </w:rPr>
        <w:t>,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Карта имеет преобладающую силу.</w:t>
      </w:r>
    </w:p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820"/>
      </w:tblGrid>
      <w:tr w:rsidR="006F3214" w:rsidRPr="006F3214" w:rsidTr="006C0D6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Пункты документации о </w:t>
            </w:r>
            <w:r w:rsidR="00DB55E2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E0EEB">
              <w:rPr>
                <w:b/>
              </w:rPr>
              <w:t>ом</w:t>
            </w:r>
            <w:r w:rsidRPr="006F3214">
              <w:rPr>
                <w:b/>
              </w:rPr>
              <w:t xml:space="preserve"> исследовани</w:t>
            </w:r>
            <w:r w:rsidR="007E0EEB">
              <w:rPr>
                <w:b/>
              </w:rPr>
              <w:t>и</w:t>
            </w:r>
          </w:p>
        </w:tc>
        <w:tc>
          <w:tcPr>
            <w:tcW w:w="3118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положения</w:t>
            </w:r>
          </w:p>
        </w:tc>
        <w:tc>
          <w:tcPr>
            <w:tcW w:w="4820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Содержание положения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FC2178" w:rsidRPr="006F3214" w:rsidRDefault="00FC2178" w:rsidP="007E0EEB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5" w:name="_Toc536632699"/>
            <w:r w:rsidRPr="006F3214">
              <w:t xml:space="preserve">Информация о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ом</w:t>
            </w:r>
            <w:r w:rsidR="00131E1D" w:rsidRPr="006F3214">
              <w:t xml:space="preserve"> </w:t>
            </w:r>
            <w:r w:rsidRPr="006F3214">
              <w:t>исследовани</w:t>
            </w:r>
            <w:bookmarkEnd w:id="245"/>
            <w:r w:rsidR="007E0EEB">
              <w:t>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045379"/>
          </w:p>
        </w:tc>
        <w:bookmarkEnd w:id="24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7E0EEB">
            <w:r w:rsidRPr="006F3214">
              <w:t xml:space="preserve">Номер </w:t>
            </w:r>
            <w:r w:rsidR="005925C8" w:rsidRPr="006F3214">
              <w:t>И</w:t>
            </w:r>
            <w:r w:rsidRPr="006F3214">
              <w:t xml:space="preserve">звещения о проведении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E23F3B" w:rsidP="00D039FB">
            <w:r w:rsidRPr="006F3214">
              <w:t xml:space="preserve">Формируется автоматически при публикации информации о </w:t>
            </w:r>
            <w:r w:rsidR="00D039FB">
              <w:t xml:space="preserve">маркетинговом исследовании </w:t>
            </w:r>
            <w:r w:rsidRPr="006F3214">
              <w:t>на официальном сайте www.zakupki.gov.ru</w:t>
            </w:r>
          </w:p>
        </w:tc>
      </w:tr>
      <w:tr w:rsidR="006F3214" w:rsidRPr="006F3214" w:rsidTr="000C2F67">
        <w:trPr>
          <w:trHeight w:val="716"/>
        </w:trPr>
        <w:tc>
          <w:tcPr>
            <w:tcW w:w="1134" w:type="dxa"/>
            <w:vMerge w:val="restart"/>
          </w:tcPr>
          <w:p w:rsidR="00E23F3B" w:rsidRPr="006F3214" w:rsidRDefault="00E23F3B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6020146"/>
          </w:p>
        </w:tc>
        <w:bookmarkEnd w:id="247"/>
        <w:tc>
          <w:tcPr>
            <w:tcW w:w="1134" w:type="dxa"/>
            <w:vMerge w:val="restart"/>
          </w:tcPr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_Ref536020281 \r \h  \* MERGEFORMAT </w:instrText>
            </w:r>
            <w:r w:rsidRPr="006F3214">
              <w:fldChar w:fldCharType="separate"/>
            </w:r>
            <w:r w:rsidRPr="006F3214">
              <w:t>1.1.2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_Ref536020814 \r \h  \* MERGEFORMAT </w:instrText>
            </w:r>
            <w:r w:rsidRPr="006F3214">
              <w:fldChar w:fldCharType="separate"/>
            </w:r>
            <w:r w:rsidRPr="006F3214">
              <w:t>1.4.2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_Ref533695823 \r \h  \* MERGEFORMAT </w:instrText>
            </w:r>
            <w:r w:rsidRPr="006F3214">
              <w:fldChar w:fldCharType="separate"/>
            </w:r>
            <w:r w:rsidRPr="006F3214">
              <w:t>1.5.4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_Ref533695881 \r \h  \* MERGEFORMAT </w:instrText>
            </w:r>
            <w:r w:rsidRPr="006F3214">
              <w:fldChar w:fldCharType="separate"/>
            </w:r>
            <w:r w:rsidRPr="006F3214">
              <w:t>1.5.5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_Ref533695884 \r \h  \* MERGEFORMAT </w:instrText>
            </w:r>
            <w:r w:rsidRPr="006F3214">
              <w:fldChar w:fldCharType="separate"/>
            </w:r>
            <w:r w:rsidRPr="006F3214">
              <w:t>1.5.6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_Ref536020793 \r \h  \* MERGEFORMAT </w:instrText>
            </w:r>
            <w:r w:rsidRPr="006F3214">
              <w:fldChar w:fldCharType="separate"/>
            </w:r>
            <w:r w:rsidRPr="006F3214">
              <w:t>2.2.1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Место размещения Извещения </w:t>
            </w:r>
          </w:p>
        </w:tc>
        <w:tc>
          <w:tcPr>
            <w:tcW w:w="4820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 w:rsidR="002409D4"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7E0EEB" w:rsidP="002409D4">
            <w:pPr>
              <w:jc w:val="both"/>
            </w:pPr>
            <w:r w:rsidRPr="006F3214">
              <w:t>С</w:t>
            </w:r>
            <w:r w:rsidR="00E23F3B" w:rsidRPr="006F3214">
              <w:t>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="002409D4" w:rsidRPr="002409D4">
              <w:rPr>
                <w:u w:val="single"/>
              </w:rPr>
              <w:t>http://noyabrsk-dobycha.gazprom.ru</w:t>
            </w:r>
            <w:r w:rsidR="002409D4">
              <w:rPr>
                <w:u w:val="single"/>
              </w:rPr>
              <w:t>;</w:t>
            </w:r>
            <w:r w:rsidR="00E23F3B" w:rsidRPr="006F3214">
              <w:t xml:space="preserve"> </w:t>
            </w:r>
          </w:p>
          <w:p w:rsidR="007E0EEB" w:rsidRDefault="002409D4" w:rsidP="006F3214">
            <w:r>
              <w:t xml:space="preserve">Сайт </w:t>
            </w:r>
            <w:r w:rsidR="00E23F3B" w:rsidRPr="006F3214">
              <w:t xml:space="preserve">электронной площадки </w:t>
            </w:r>
          </w:p>
          <w:p w:rsidR="00E23F3B" w:rsidRPr="007E0EEB" w:rsidRDefault="00E23F3B" w:rsidP="006F321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 w:rsidR="002409D4">
              <w:rPr>
                <w:u w:val="single"/>
              </w:rPr>
              <w:t>.</w:t>
            </w:r>
          </w:p>
        </w:tc>
      </w:tr>
      <w:tr w:rsidR="002409D4" w:rsidRPr="006F3214" w:rsidTr="000C2F67">
        <w:trPr>
          <w:trHeight w:val="710"/>
        </w:trPr>
        <w:tc>
          <w:tcPr>
            <w:tcW w:w="1134" w:type="dxa"/>
            <w:vMerge/>
          </w:tcPr>
          <w:p w:rsidR="002409D4" w:rsidRPr="006F3214" w:rsidRDefault="002409D4" w:rsidP="002409D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2409D4" w:rsidRPr="006F3214" w:rsidRDefault="002409D4" w:rsidP="002409D4"/>
        </w:tc>
        <w:tc>
          <w:tcPr>
            <w:tcW w:w="3118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Место размещения Документации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pPr>
              <w:jc w:val="both"/>
            </w:pPr>
            <w:r w:rsidRPr="006F3214">
              <w:t>Сайт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Pr="002409D4">
              <w:rPr>
                <w:u w:val="single"/>
              </w:rPr>
              <w:t>http://noyabrsk-dobycha.gazprom.ru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r>
              <w:t xml:space="preserve">Сайт </w:t>
            </w:r>
            <w:r w:rsidRPr="006F3214">
              <w:t xml:space="preserve">электронной площадки </w:t>
            </w:r>
          </w:p>
          <w:p w:rsidR="002409D4" w:rsidRPr="007E0EEB" w:rsidRDefault="002409D4" w:rsidP="002409D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>
              <w:rPr>
                <w:u w:val="single"/>
              </w:rPr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323310076"/>
          </w:p>
        </w:tc>
        <w:bookmarkEnd w:id="24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Номер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7E0EEB" w:rsidRDefault="00D86073" w:rsidP="0089701A">
            <w:pPr>
              <w:rPr>
                <w:color w:val="FF0000"/>
              </w:rPr>
            </w:pPr>
            <w:r w:rsidRPr="00D86073">
              <w:rPr>
                <w:color w:val="FF0000"/>
                <w:sz w:val="19"/>
                <w:szCs w:val="19"/>
              </w:rPr>
              <w:t>0023/19/2.1/00</w:t>
            </w:r>
            <w:r w:rsidR="00A27A32">
              <w:rPr>
                <w:color w:val="FF0000"/>
                <w:sz w:val="19"/>
                <w:szCs w:val="19"/>
              </w:rPr>
              <w:t>6231</w:t>
            </w:r>
            <w:r w:rsidR="005177A6">
              <w:rPr>
                <w:color w:val="FF0000"/>
                <w:sz w:val="19"/>
                <w:szCs w:val="19"/>
              </w:rPr>
              <w:t>4</w:t>
            </w:r>
            <w:r w:rsidRPr="00D86073">
              <w:rPr>
                <w:color w:val="FF0000"/>
                <w:sz w:val="19"/>
                <w:szCs w:val="19"/>
              </w:rPr>
              <w:t>/ДНоябрьск /МИ/ГОС/Э/1</w:t>
            </w:r>
            <w:r w:rsidR="0089701A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.0</w:t>
            </w:r>
            <w:r w:rsidR="00A27A32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.2019</w:t>
            </w:r>
          </w:p>
        </w:tc>
      </w:tr>
      <w:tr w:rsidR="006F3214" w:rsidRPr="006F3214" w:rsidTr="006079EF">
        <w:trPr>
          <w:trHeight w:val="399"/>
        </w:trPr>
        <w:tc>
          <w:tcPr>
            <w:tcW w:w="1134" w:type="dxa"/>
            <w:vMerge w:val="restart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0088"/>
          </w:p>
        </w:tc>
        <w:bookmarkEnd w:id="249"/>
        <w:tc>
          <w:tcPr>
            <w:tcW w:w="1134" w:type="dxa"/>
            <w:vMerge w:val="restart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3.3.3</w:t>
            </w:r>
            <w:r w:rsidRPr="006F3214">
              <w:fldChar w:fldCharType="end"/>
            </w:r>
          </w:p>
          <w:p w:rsidR="0074200F" w:rsidRPr="006F3214" w:rsidRDefault="00BE0AA1" w:rsidP="006F3214">
            <w:r w:rsidRPr="006F3214">
              <w:fldChar w:fldCharType="begin"/>
            </w:r>
            <w:r w:rsidRPr="006F3214">
              <w:instrText xml:space="preserve"> REF _Ref536020777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Предмет Маркетингов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  <w:r w:rsidRPr="006F3214">
              <w:t xml:space="preserve"> (лота), </w:t>
            </w:r>
          </w:p>
          <w:p w:rsidR="00131E1D" w:rsidRPr="006F3214" w:rsidRDefault="00131E1D" w:rsidP="006F3214"/>
        </w:tc>
        <w:tc>
          <w:tcPr>
            <w:tcW w:w="4820" w:type="dxa"/>
            <w:tcBorders>
              <w:top w:val="nil"/>
            </w:tcBorders>
          </w:tcPr>
          <w:p w:rsidR="00131E1D" w:rsidRPr="006F3214" w:rsidRDefault="00405D26" w:rsidP="006F3214">
            <w:r w:rsidRPr="006F3214">
              <w:t>В соответствии с Извещением о Маркетингов</w:t>
            </w:r>
            <w:r w:rsidR="007E0EEB">
              <w:t xml:space="preserve">ом </w:t>
            </w:r>
            <w:r w:rsidRPr="006F3214">
              <w:t>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9D4634" w:rsidP="007E0EEB">
            <w:r w:rsidRPr="006F3214">
              <w:t>Т</w:t>
            </w:r>
            <w:r w:rsidR="00131E1D" w:rsidRPr="006F3214">
              <w:t>ематика маркетингов</w:t>
            </w:r>
            <w:r w:rsidR="007E0EEB">
              <w:t>ого</w:t>
            </w:r>
            <w:r w:rsidR="00131E1D" w:rsidRPr="006F3214">
              <w:t xml:space="preserve"> исследовани</w:t>
            </w:r>
            <w:r w:rsidR="007E0EEB">
              <w:t>я</w:t>
            </w:r>
            <w:r w:rsidR="00131E1D" w:rsidRPr="006F3214">
              <w:t xml:space="preserve"> (лота).</w:t>
            </w:r>
          </w:p>
        </w:tc>
        <w:tc>
          <w:tcPr>
            <w:tcW w:w="4820" w:type="dxa"/>
          </w:tcPr>
          <w:p w:rsidR="00131E1D" w:rsidRPr="006F3214" w:rsidRDefault="00131E1D" w:rsidP="00343229">
            <w:pPr>
              <w:jc w:val="both"/>
            </w:pPr>
            <w:r w:rsidRPr="006F3214">
              <w:t xml:space="preserve">Тематика </w:t>
            </w:r>
            <w:r w:rsidR="007D2183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–</w:t>
            </w:r>
            <w:r w:rsidR="00E23F3B" w:rsidRPr="006F3214">
              <w:t xml:space="preserve"> </w:t>
            </w:r>
            <w:r w:rsidR="005177A6" w:rsidRPr="00D039FB">
              <w:rPr>
                <w:color w:val="FF0000"/>
              </w:rPr>
              <w:t>Оказание услуг по стирке и химчистке для нужд ООО "Газпром добыча Ноябрьск" в г. Ноябрьск 2020-2022 гг.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Описание предмета Маркетингов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(лота).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31E1D" w:rsidRPr="006F3214" w:rsidRDefault="00405D26" w:rsidP="00D16EBE">
            <w:pPr>
              <w:jc w:val="both"/>
            </w:pPr>
            <w:r w:rsidRPr="006F3214">
              <w:t>П</w:t>
            </w:r>
            <w:r w:rsidR="00131E1D" w:rsidRPr="006F3214">
              <w:t xml:space="preserve">редставлено в Приложении 2 «Техническая часть» к документации о </w:t>
            </w:r>
            <w:r w:rsidR="007E0EEB">
              <w:t>М</w:t>
            </w:r>
            <w:r w:rsidR="00131E1D" w:rsidRPr="006F3214">
              <w:t>аркетингов</w:t>
            </w:r>
            <w:r w:rsidR="007E0EEB">
              <w:t>ом</w:t>
            </w:r>
            <w:r w:rsidR="00131E1D"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530654020"/>
          </w:p>
        </w:tc>
        <w:bookmarkEnd w:id="250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>Наименование и номера лотов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405D26" w:rsidP="00D16EBE">
            <w:pPr>
              <w:jc w:val="both"/>
            </w:pPr>
            <w:r w:rsidRPr="006F3214">
              <w:t>В соответствии с Извещением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533495533"/>
          </w:p>
        </w:tc>
        <w:bookmarkEnd w:id="251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Состав, объем и условия выполнения работ</w:t>
            </w:r>
            <w:r w:rsidR="00131E1D" w:rsidRPr="006F3214">
              <w:t xml:space="preserve"> (</w:t>
            </w:r>
            <w:r w:rsidR="00CB7FCA" w:rsidRPr="006F3214">
              <w:t>выполнения работ</w:t>
            </w:r>
            <w:r w:rsidR="00131E1D" w:rsidRPr="006F3214"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Представлены в Приложении 1 «Проект договора» и Приложение 2 «Техническая часть» к документации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774"/>
          </w:p>
        </w:tc>
        <w:bookmarkEnd w:id="252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74200F" w:rsidRPr="006F3214" w:rsidRDefault="0074200F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  <w:p w:rsidR="00110D1C" w:rsidRPr="006F3214" w:rsidRDefault="004B2C13" w:rsidP="006F3214">
            <w:r w:rsidRPr="006F3214">
              <w:fldChar w:fldCharType="begin"/>
            </w:r>
            <w:r w:rsidRPr="006F3214">
              <w:instrText xml:space="preserve"> REF _Ref342739052 \r \h 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Место, условия, сроки (периоды) выполнения работ/оказания услуг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 xml:space="preserve">Представлены в Приложении 1 «Проект договора» и Приложение 2 «Техническая часть» к документации о </w:t>
            </w:r>
            <w:r w:rsidR="007E0EEB">
              <w:t>М</w:t>
            </w:r>
            <w:r w:rsidRPr="006F3214">
              <w:t>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07276"/>
          </w:p>
        </w:tc>
        <w:bookmarkEnd w:id="253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_Ref523413763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3.5.6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Валюта </w:t>
            </w:r>
            <w:r w:rsidR="00DB55E2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Российский рубль.</w:t>
            </w:r>
          </w:p>
        </w:tc>
      </w:tr>
      <w:tr w:rsidR="006F3214" w:rsidRPr="006F3214" w:rsidTr="006C0D6A">
        <w:trPr>
          <w:trHeight w:val="251"/>
        </w:trPr>
        <w:tc>
          <w:tcPr>
            <w:tcW w:w="1134" w:type="dxa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3315208"/>
          </w:p>
        </w:tc>
        <w:bookmarkEnd w:id="254"/>
        <w:tc>
          <w:tcPr>
            <w:tcW w:w="1134" w:type="dxa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_Ref533694103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3.2.3</w:t>
            </w:r>
            <w:r w:rsidRPr="006F3214">
              <w:fldChar w:fldCharType="end"/>
            </w:r>
          </w:p>
          <w:p w:rsidR="0074200F" w:rsidRPr="006F3214" w:rsidRDefault="0074200F" w:rsidP="006F3214"/>
          <w:p w:rsidR="00131E1D" w:rsidRPr="006F3214" w:rsidRDefault="00131E1D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6F3214" w:rsidRDefault="00131E1D" w:rsidP="006F3214">
            <w:r w:rsidRPr="006F3214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3 059 601,60 без НДС.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НДС 20% - 611 920,32 руб.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3 671 521,92  руб.  с НДС.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в т. ч.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2020 год – 1 019 867,20 руб. без НДС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 xml:space="preserve">НДС 20% - 203 973,44 руб. 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1 223 840,64 руб. с НДС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2021 год – 1 019 867,20 руб. без НДС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 xml:space="preserve">НДС 20% - 203 973,44 руб. 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 xml:space="preserve">1 223 840,64 руб. с НДС 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t>2022 год – 1 019 867,20 руб. без НДС</w:t>
            </w:r>
          </w:p>
          <w:p w:rsidR="005177A6" w:rsidRPr="005177A6" w:rsidRDefault="005177A6" w:rsidP="005177A6">
            <w:pPr>
              <w:rPr>
                <w:color w:val="000000" w:themeColor="text1"/>
              </w:rPr>
            </w:pPr>
            <w:r w:rsidRPr="005177A6">
              <w:rPr>
                <w:color w:val="000000" w:themeColor="text1"/>
              </w:rPr>
              <w:lastRenderedPageBreak/>
              <w:t xml:space="preserve">НДС 20% - 203 973,44 руб. </w:t>
            </w:r>
          </w:p>
          <w:p w:rsidR="00C06A53" w:rsidRPr="00D86073" w:rsidRDefault="005177A6" w:rsidP="005177A6">
            <w:pPr>
              <w:rPr>
                <w:b/>
                <w:color w:val="FF0000"/>
              </w:rPr>
            </w:pPr>
            <w:r w:rsidRPr="005177A6">
              <w:rPr>
                <w:color w:val="000000" w:themeColor="text1"/>
              </w:rPr>
              <w:t>1 223 840,64 руб. с НДС</w:t>
            </w:r>
          </w:p>
          <w:p w:rsidR="004F0EDE" w:rsidRPr="0092734A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  <w:rPr>
                <w:sz w:val="24"/>
                <w:szCs w:val="24"/>
              </w:rPr>
            </w:pPr>
            <w:r>
              <w:t xml:space="preserve">       Цена, указываемая в заявке на участие в Маркетинговом исследовании, не должна превышать указанную начальную (макс</w:t>
            </w:r>
            <w:r w:rsidR="004F0EDE">
              <w:t xml:space="preserve">имальную) цену предмета закупки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131E1D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</w:pPr>
            <w:r>
              <w:t xml:space="preserve">       В случае,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участие в Маркетинговом исследовании без НДС не должна превышать указанную лимитную цену без НДС</w:t>
            </w:r>
            <w:r w:rsidR="004F0EDE">
              <w:t xml:space="preserve">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2409D4" w:rsidRPr="006F3214" w:rsidRDefault="002409D4" w:rsidP="002409D4">
            <w:pPr>
              <w:jc w:val="both"/>
              <w:rPr>
                <w:b/>
              </w:rPr>
            </w:pPr>
            <w:r w:rsidRPr="002409D4">
              <w:rPr>
                <w:color w:val="FF0000"/>
              </w:rPr>
              <w:t xml:space="preserve">        </w:t>
            </w:r>
            <w:r w:rsidRPr="00D16EBE">
              <w:t xml:space="preserve"> Порядок определения цены не установлен.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3315130"/>
          </w:p>
        </w:tc>
        <w:bookmarkEnd w:id="255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</w:tcPr>
          <w:p w:rsidR="00FC2178" w:rsidRPr="006F3214" w:rsidRDefault="00FC2178" w:rsidP="006F3214">
            <w:r w:rsidRPr="006F3214">
              <w:t>Порядок формирования цены договора (цены лота)</w:t>
            </w:r>
          </w:p>
        </w:tc>
        <w:tc>
          <w:tcPr>
            <w:tcW w:w="4820" w:type="dxa"/>
          </w:tcPr>
          <w:p w:rsidR="00FC2178" w:rsidRPr="006F3214" w:rsidRDefault="00EE2E52" w:rsidP="007B4521">
            <w:pPr>
              <w:jc w:val="both"/>
            </w:pPr>
            <w:r w:rsidRPr="00EE2E52">
              <w:t>Стоимость Услуг включает в себя все расходы Исполнителя, связанные с исполнением договора Услуг, в том числе стоимость расходных материалов, оборудования и инвентаря, а также иные сборы, налоги и обязательные платежи, предусмотренные законодательством Российской Федерации.</w:t>
            </w:r>
            <w:r w:rsidR="002E20FA" w:rsidRPr="004F56CA">
              <w:t xml:space="preserve">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533495626"/>
          </w:p>
        </w:tc>
        <w:bookmarkEnd w:id="25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_Ref533694138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3.2.4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FC2178" w:rsidRPr="006F3214" w:rsidRDefault="00FC2178" w:rsidP="006F3214">
            <w:r w:rsidRPr="006F3214">
              <w:t>Форма, сроки и порядок оплаты работ и услуг</w:t>
            </w:r>
          </w:p>
        </w:tc>
        <w:tc>
          <w:tcPr>
            <w:tcW w:w="4820" w:type="dxa"/>
          </w:tcPr>
          <w:p w:rsidR="002B578F" w:rsidRPr="006F3214" w:rsidRDefault="006661ED" w:rsidP="00D16EBE">
            <w:pPr>
              <w:jc w:val="both"/>
              <w:rPr>
                <w:i/>
              </w:rPr>
            </w:pPr>
            <w:r>
              <w:t xml:space="preserve">Согласно </w:t>
            </w:r>
            <w:r w:rsidRPr="0092648F">
              <w:t>пункт</w:t>
            </w:r>
            <w:r>
              <w:t>а</w:t>
            </w:r>
            <w:r w:rsidRPr="0092648F">
              <w:t xml:space="preserve"> 4.2. договора «</w:t>
            </w:r>
            <w:r w:rsidRPr="00C823A3">
              <w:t xml:space="preserve">Оплата оказанных Услуг производится Заказчиком, путем перечисления денежных средств на расчетный счет Исполнителя, указанный в Договоре в течение 30 (тридцати) </w:t>
            </w:r>
            <w:r w:rsidRPr="003C0AA7">
              <w:t xml:space="preserve">календарных дней с момента подписания обеими Сторонами акта сдачи-приемки оказанных услуг, </w:t>
            </w:r>
            <w:r w:rsidRPr="00C823A3">
              <w:t>и предоставления счета-фактуры,</w:t>
            </w:r>
            <w:r w:rsidRPr="00C823A3">
              <w:rPr>
                <w:spacing w:val="-6"/>
              </w:rPr>
              <w:t xml:space="preserve"> оформленного в соответствии с требованиями действующего законодательства и предъявленного Заказчику не позднее 1 (первого) числа месяца, следующего за отчетным</w:t>
            </w:r>
            <w:r>
              <w:rPr>
                <w:spacing w:val="-6"/>
              </w:rPr>
              <w:t>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4430116"/>
          </w:p>
        </w:tc>
        <w:bookmarkEnd w:id="257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Официальный язык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й</w:t>
            </w:r>
            <w:r w:rsidRPr="006F3214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D16EBE">
            <w:pPr>
              <w:jc w:val="both"/>
            </w:pPr>
            <w:r w:rsidRPr="006F3214">
              <w:t>Русский</w:t>
            </w:r>
          </w:p>
          <w:p w:rsidR="00FC2178" w:rsidRPr="006F3214" w:rsidRDefault="00FC2178" w:rsidP="00D16EBE">
            <w:pPr>
              <w:jc w:val="both"/>
            </w:pPr>
            <w:r w:rsidRPr="006F3214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533697410"/>
          </w:p>
        </w:tc>
        <w:bookmarkEnd w:id="258"/>
        <w:tc>
          <w:tcPr>
            <w:tcW w:w="1134" w:type="dxa"/>
          </w:tcPr>
          <w:p w:rsidR="00FC2178" w:rsidRPr="006F3214" w:rsidRDefault="00110D1C" w:rsidP="006F3214">
            <w:r w:rsidRPr="006F3214">
              <w:fldChar w:fldCharType="begin"/>
            </w:r>
            <w:r w:rsidRPr="006F3214">
              <w:instrText xml:space="preserve"> REF _Ref533697393 \r \h  \* MERGEFORMAT </w:instrText>
            </w:r>
            <w:r w:rsidRPr="006F3214">
              <w:fldChar w:fldCharType="separate"/>
            </w:r>
            <w:r w:rsidR="006079EF" w:rsidRPr="006F3214">
              <w:t>2.3.12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Альтернативные предложения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6F3214">
            <w:r w:rsidRPr="006F3214">
              <w:t>Не допускаются.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shd w:val="clear" w:color="auto" w:fill="auto"/>
          </w:tcPr>
          <w:p w:rsidR="00FC2178" w:rsidRPr="006F3214" w:rsidRDefault="00FC2178" w:rsidP="006F3214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9" w:name="_Toc536632700"/>
            <w:r w:rsidRPr="006F3214">
              <w:t>Обеспечение</w:t>
            </w:r>
            <w:bookmarkEnd w:id="259"/>
          </w:p>
        </w:tc>
      </w:tr>
      <w:tr w:rsidR="006F3214" w:rsidRPr="006F3214" w:rsidTr="004B2C13">
        <w:trPr>
          <w:trHeight w:val="301"/>
        </w:trPr>
        <w:tc>
          <w:tcPr>
            <w:tcW w:w="1134" w:type="dxa"/>
            <w:vMerge w:val="restart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2961"/>
          </w:p>
        </w:tc>
        <w:bookmarkEnd w:id="260"/>
        <w:tc>
          <w:tcPr>
            <w:tcW w:w="1134" w:type="dxa"/>
            <w:vMerge w:val="restart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_Ref533695429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3.5.9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_Ref535923165 \r \h  \* MERGEFORMAT </w:instrText>
            </w:r>
            <w:r w:rsidRPr="006F3214">
              <w:fldChar w:fldCharType="separate"/>
            </w:r>
            <w:r w:rsidRPr="006F3214">
              <w:t>3.6.9</w:t>
            </w:r>
            <w:r w:rsidRPr="006F3214">
              <w:fldChar w:fldCharType="end"/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2C13" w:rsidRPr="006F3214" w:rsidRDefault="004B2C13" w:rsidP="006F3214">
            <w:r w:rsidRPr="006F3214">
              <w:t>Обеспечение заявки</w:t>
            </w:r>
          </w:p>
          <w:p w:rsidR="004B2C13" w:rsidRPr="006F3214" w:rsidRDefault="004B2C13" w:rsidP="006F3214">
            <w:r w:rsidRPr="006F3214">
              <w:t>(размер, форма , порядок, сроки и способ предоставления)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4B2C13" w:rsidP="006F3214">
            <w:r w:rsidRPr="006F3214">
              <w:t>Не требуется</w:t>
            </w:r>
          </w:p>
          <w:p w:rsidR="004B2C13" w:rsidRPr="006F3214" w:rsidRDefault="004B2C13" w:rsidP="006F3214"/>
        </w:tc>
      </w:tr>
      <w:tr w:rsidR="006F3214" w:rsidRPr="006F3214" w:rsidTr="004B2C13">
        <w:trPr>
          <w:trHeight w:val="204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C06A53">
            <w:pPr>
              <w:tabs>
                <w:tab w:val="left" w:pos="1425"/>
              </w:tabs>
            </w:pPr>
            <w:r w:rsidRPr="004D1460">
              <w:t>Размер:</w:t>
            </w:r>
            <w:r w:rsidR="004D1460">
              <w:t xml:space="preserve"> </w:t>
            </w:r>
            <w:r w:rsidR="00C06A53" w:rsidRPr="004D1460">
              <w:t>не установлено.</w:t>
            </w:r>
          </w:p>
        </w:tc>
      </w:tr>
      <w:tr w:rsidR="006F3214" w:rsidRPr="006F3214" w:rsidTr="004B2C13">
        <w:trPr>
          <w:trHeight w:val="151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Форма: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107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Порядок: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90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Сроки предоставления: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6079EF">
        <w:trPr>
          <w:trHeight w:val="129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Способ предоставления:</w:t>
            </w:r>
            <w:r w:rsidR="002409D4" w:rsidRPr="004D1460">
              <w:t xml:space="preserve"> не у</w:t>
            </w:r>
            <w:r w:rsidR="00C06A53" w:rsidRPr="004D1460">
              <w:t>становлено.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3539"/>
          </w:p>
        </w:tc>
        <w:bookmarkEnd w:id="261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_Ref535921913 \r \h  \* MERGEFORMAT </w:instrText>
            </w:r>
            <w:r w:rsidRPr="006F3214">
              <w:fldChar w:fldCharType="separate"/>
            </w:r>
            <w:r w:rsidRPr="006F3214">
              <w:t>3.4.10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_Ref533672740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3.6.1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Обеспечения исполнения обязательств по договору:</w:t>
            </w:r>
          </w:p>
          <w:p w:rsidR="004B2C13" w:rsidRPr="006F3214" w:rsidRDefault="004B2C13" w:rsidP="006F3214">
            <w:r w:rsidRPr="006F3214">
              <w:t>(размер, форма  и порядок предоставления, срок действия)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5070C9" w:rsidP="005070C9">
            <w:pPr>
              <w:jc w:val="both"/>
            </w:pPr>
            <w:r w:rsidRPr="00321208">
              <w:t>Размер, порядок предоставления и срок действия обеспечения указаны в Приложении 1 «Проект договора»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возврата авансового платежа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C06A53" w:rsidP="006F3214">
            <w:r>
              <w:t>Не требуется</w:t>
            </w:r>
            <w:r w:rsidR="007B4521"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 xml:space="preserve">Обеспечение обязательства по уплате любых платежей (за исключением авансовых </w:t>
            </w:r>
            <w:r w:rsidRPr="006F3214">
              <w:lastRenderedPageBreak/>
              <w:t>платежей) по договору, в т.ч. сумм неустоек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7B4521" w:rsidP="0084580A">
            <w:pPr>
              <w:jc w:val="both"/>
              <w:rPr>
                <w:i/>
              </w:rPr>
            </w:pPr>
            <w:r>
              <w:lastRenderedPageBreak/>
              <w:t>Не требуется.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536020735"/>
          </w:p>
        </w:tc>
        <w:bookmarkEnd w:id="262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обязательств на период гарантийного срока</w:t>
            </w:r>
          </w:p>
        </w:tc>
        <w:tc>
          <w:tcPr>
            <w:tcW w:w="4820" w:type="dxa"/>
            <w:shd w:val="clear" w:color="auto" w:fill="auto"/>
          </w:tcPr>
          <w:p w:rsidR="004B2C13" w:rsidRPr="005070C9" w:rsidRDefault="007B4521" w:rsidP="007B4521">
            <w:pPr>
              <w:jc w:val="both"/>
            </w:pPr>
            <w:r>
              <w:t>Не требуется.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323295034"/>
          </w:p>
        </w:tc>
        <w:bookmarkEnd w:id="263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_Ref533677233 \r \h  \* MERGEFORMAT </w:instrText>
            </w:r>
            <w:r w:rsidRPr="006F3214">
              <w:fldChar w:fldCharType="separate"/>
            </w:r>
            <w:r w:rsidRPr="006F3214">
              <w:t>3.6.8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820" w:type="dxa"/>
          </w:tcPr>
          <w:p w:rsidR="004B2C13" w:rsidRPr="00D87A09" w:rsidRDefault="00C06A53" w:rsidP="00D87A09">
            <w:r w:rsidRPr="00C06A53">
              <w:t xml:space="preserve">Не </w:t>
            </w:r>
            <w:r w:rsidR="00D87A09">
              <w:t xml:space="preserve">установлено. 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6F3214" w:rsidRDefault="004B2C13" w:rsidP="006F3214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4" w:name="_Toc536632701"/>
            <w:r w:rsidRPr="006F3214">
              <w:t>Требования к Участникам и привлекаемым ими субподрядчикам (соисполнителям)</w:t>
            </w:r>
            <w:bookmarkEnd w:id="264"/>
          </w:p>
        </w:tc>
      </w:tr>
      <w:tr w:rsidR="006F3214" w:rsidRPr="006F3214" w:rsidTr="003C3901">
        <w:trPr>
          <w:trHeight w:val="71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38877799"/>
          </w:p>
        </w:tc>
        <w:bookmarkEnd w:id="265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_Ref536020862 \r \h  \* MERGEFORMAT </w:instrText>
            </w:r>
            <w:r w:rsidRPr="006F3214">
              <w:fldChar w:fldCharType="separate"/>
            </w:r>
            <w:r w:rsidRPr="006F3214">
              <w:t>1.3.2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BC7718" w:rsidRPr="006F3214" w:rsidRDefault="00BC7718" w:rsidP="006F3214">
            <w:r w:rsidRPr="006F3214">
              <w:t xml:space="preserve">Требования к Участникам дополнительно к указанным в </w:t>
            </w:r>
          </w:p>
          <w:p w:rsidR="00BC7718" w:rsidRPr="006F3214" w:rsidRDefault="00BC7718" w:rsidP="006F3214">
            <w:r w:rsidRPr="006F3214">
              <w:t>п. 1.3.1. Документации</w:t>
            </w:r>
          </w:p>
        </w:tc>
        <w:tc>
          <w:tcPr>
            <w:tcW w:w="4820" w:type="dxa"/>
            <w:shd w:val="clear" w:color="auto" w:fill="auto"/>
          </w:tcPr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  <w:p w:rsidR="00A27A32" w:rsidRPr="00505130" w:rsidRDefault="00EE2E52" w:rsidP="00A27A32">
            <w:pPr>
              <w:jc w:val="both"/>
            </w:pPr>
            <w:r>
              <w:t xml:space="preserve">2. </w:t>
            </w:r>
            <w:r w:rsidR="00D039FB">
              <w:t>Наличие у Участника необходимого</w:t>
            </w:r>
            <w:r w:rsidR="00A27A32" w:rsidRPr="00505130">
              <w:t xml:space="preserve"> численн</w:t>
            </w:r>
            <w:r w:rsidR="00D039FB">
              <w:t>ого</w:t>
            </w:r>
            <w:r w:rsidR="00A27A32" w:rsidRPr="00505130">
              <w:t xml:space="preserve"> состав</w:t>
            </w:r>
            <w:r w:rsidR="00D039FB">
              <w:t>а</w:t>
            </w:r>
            <w:r w:rsidR="00A27A32" w:rsidRPr="00505130"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A27A32" w:rsidRDefault="00A27A32" w:rsidP="00A27A32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D039FB">
              <w:t xml:space="preserve">Наличие у Участника </w:t>
            </w:r>
            <w:r>
              <w:t>в собственности гарантированн</w:t>
            </w:r>
            <w:r w:rsidR="00D039FB">
              <w:t>ого</w:t>
            </w:r>
            <w:r>
              <w:t xml:space="preserve"> доступ</w:t>
            </w:r>
            <w:r w:rsidR="00D039FB">
              <w:t>а</w:t>
            </w:r>
            <w:r>
              <w:t xml:space="preserve"> (прокат, аренда, соглашения о покупке, наличие производственных мощностей и т.д.) к основным видам оборудования для выполнения работ по Договору, которые должны находиться в рабочем состоянии, в т.ч:</w:t>
            </w:r>
          </w:p>
          <w:p w:rsidR="00A27A32" w:rsidRDefault="00A27A32" w:rsidP="00A27A32">
            <w:pPr>
              <w:jc w:val="both"/>
              <w:rPr>
                <w:color w:val="000000" w:themeColor="text1"/>
              </w:rPr>
            </w:pPr>
            <w:r>
              <w:t xml:space="preserve">иметь </w:t>
            </w:r>
            <w:r>
              <w:rPr>
                <w:color w:val="000000" w:themeColor="text1"/>
              </w:rPr>
              <w:t>специальное технологическое оборудование (стиральные, сушильные, гладильные машины и т.п.), предназначенное для оказания услуг.</w:t>
            </w:r>
          </w:p>
          <w:p w:rsidR="00761297" w:rsidRPr="006F3214" w:rsidRDefault="00A27A32" w:rsidP="00D039FB">
            <w:pPr>
              <w:jc w:val="both"/>
            </w:pPr>
            <w:r>
              <w:t xml:space="preserve">4. </w:t>
            </w:r>
            <w:r w:rsidR="00D039FB">
              <w:t xml:space="preserve">Наличие у Участника </w:t>
            </w:r>
            <w:r w:rsidRPr="00C150B5">
              <w:t xml:space="preserve"> опыт</w:t>
            </w:r>
            <w:r w:rsidR="00D039FB">
              <w:t>а</w:t>
            </w:r>
            <w:r w:rsidRPr="00C150B5">
              <w:t xml:space="preserve"> оказания аналогичн</w:t>
            </w:r>
            <w:r>
              <w:t>ых</w:t>
            </w:r>
            <w:r w:rsidRPr="00C150B5">
              <w:t xml:space="preserve"> </w:t>
            </w:r>
            <w:r>
              <w:t>услуг.</w:t>
            </w:r>
          </w:p>
        </w:tc>
      </w:tr>
      <w:tr w:rsidR="006F3214" w:rsidRPr="006F3214" w:rsidTr="003C3901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533696214"/>
          </w:p>
        </w:tc>
        <w:bookmarkEnd w:id="266"/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t xml:space="preserve">Требования к субподрядчикам (соисполнителям) (дополнительно к указанным в п. </w:t>
            </w:r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  <w:r w:rsidRPr="006F3214">
              <w:t>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8E4504" w:rsidRDefault="008E4504" w:rsidP="008E4504">
            <w:pPr>
              <w:jc w:val="both"/>
            </w:pPr>
            <w:r>
              <w:t xml:space="preserve">1. Наличие у Участника необходимого численного состава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4B2C13" w:rsidRPr="006F3214" w:rsidRDefault="008E4504" w:rsidP="008E4504">
            <w:pPr>
              <w:jc w:val="both"/>
            </w:pPr>
            <w:r>
              <w:t>2. Наличие у Участника опыта оказания аналогичных услуг.</w:t>
            </w:r>
          </w:p>
        </w:tc>
      </w:tr>
      <w:tr w:rsidR="006F3214" w:rsidRPr="006F3214" w:rsidTr="00CA2EF3">
        <w:trPr>
          <w:trHeight w:val="92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7" w:name="_Ref536020357"/>
          </w:p>
        </w:tc>
        <w:bookmarkEnd w:id="267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_Ref536020871 \r \h  \* MERGEFORMAT </w:instrText>
            </w:r>
            <w:r w:rsidRPr="006F3214">
              <w:fldChar w:fldCharType="separate"/>
            </w:r>
            <w:r w:rsidRPr="006F3214">
              <w:t>1.3.3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BC7718" w:rsidRPr="006F3214" w:rsidRDefault="00BC7718" w:rsidP="006F3214">
            <w:r w:rsidRPr="006F3214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820" w:type="dxa"/>
            <w:shd w:val="clear" w:color="auto" w:fill="auto"/>
          </w:tcPr>
          <w:p w:rsidR="00BC7718" w:rsidRPr="006F3214" w:rsidRDefault="00BC7718" w:rsidP="006F3214">
            <w:r w:rsidRPr="006F3214">
              <w:t>Не установлены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4B2C13" w:rsidRPr="006F3214" w:rsidRDefault="004B2C13" w:rsidP="00761297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8" w:name="_Toc536632702"/>
            <w:r w:rsidRPr="006F3214">
              <w:t>Требования к Заявке на участие в Маркетингов</w:t>
            </w:r>
            <w:r w:rsidR="00761297">
              <w:t>ом</w:t>
            </w:r>
            <w:r w:rsidRPr="006F3214">
              <w:t xml:space="preserve"> исследовани</w:t>
            </w:r>
            <w:bookmarkEnd w:id="268"/>
            <w:r w:rsidR="00761297">
              <w:t>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_Ref533693556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Состав Заявки</w:t>
            </w:r>
          </w:p>
        </w:tc>
        <w:tc>
          <w:tcPr>
            <w:tcW w:w="4820" w:type="dxa"/>
          </w:tcPr>
          <w:p w:rsidR="004B2C13" w:rsidRPr="00657106" w:rsidRDefault="004B2C13" w:rsidP="006F3214">
            <w:r w:rsidRPr="006F3214">
              <w:t>Указан в разделе 3 Документации</w:t>
            </w:r>
            <w:r w:rsidR="00D16EBE">
              <w:t xml:space="preserve"> о маркетинговом исследовании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323298398"/>
          </w:p>
        </w:tc>
        <w:bookmarkEnd w:id="269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_Ref523928126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3.1.2</w:t>
            </w:r>
            <w:r w:rsidRPr="006F3214">
              <w:fldChar w:fldCharType="end"/>
            </w:r>
          </w:p>
          <w:p w:rsidR="004B2C13" w:rsidRPr="006F3214" w:rsidRDefault="004B2C13" w:rsidP="006F3214"/>
        </w:tc>
        <w:tc>
          <w:tcPr>
            <w:tcW w:w="3118" w:type="dxa"/>
          </w:tcPr>
          <w:p w:rsidR="004B2C13" w:rsidRPr="006F3214" w:rsidRDefault="004B2C13" w:rsidP="006F3214">
            <w:r w:rsidRPr="006F3214">
              <w:t>Срок действия Заявки</w:t>
            </w:r>
          </w:p>
        </w:tc>
        <w:tc>
          <w:tcPr>
            <w:tcW w:w="4820" w:type="dxa"/>
          </w:tcPr>
          <w:p w:rsidR="004B2C13" w:rsidRPr="006F3214" w:rsidRDefault="004B2C13" w:rsidP="006F3214">
            <w:r w:rsidRPr="006F3214">
              <w:t>90 календарных дней со дня, следующего за днем проведения процедуры вскрытия заявок на участие в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>.</w:t>
            </w:r>
          </w:p>
        </w:tc>
      </w:tr>
      <w:tr w:rsidR="006F3214" w:rsidRPr="006F3214" w:rsidTr="00026E0A">
        <w:trPr>
          <w:trHeight w:val="710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611D61" w:rsidRPr="006F3214" w:rsidRDefault="00611D61" w:rsidP="00611D61">
            <w:r>
              <w:t>3.4</w:t>
            </w:r>
          </w:p>
        </w:tc>
        <w:tc>
          <w:tcPr>
            <w:tcW w:w="3118" w:type="dxa"/>
          </w:tcPr>
          <w:p w:rsidR="003C3901" w:rsidRPr="006F3214" w:rsidRDefault="00993C1B" w:rsidP="007B4521">
            <w:r w:rsidRPr="00993C1B">
              <w:t>Требования к участни</w:t>
            </w:r>
            <w:r w:rsidR="007B4521">
              <w:t>кам маркетингового исследования</w:t>
            </w:r>
            <w:r w:rsidRPr="00993C1B">
              <w:t>:</w:t>
            </w:r>
          </w:p>
        </w:tc>
        <w:tc>
          <w:tcPr>
            <w:tcW w:w="4820" w:type="dxa"/>
          </w:tcPr>
          <w:p w:rsidR="00761297" w:rsidRDefault="00761297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761297" w:rsidRPr="00761297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3C3901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</w:t>
            </w:r>
            <w:r w:rsidR="00161D78">
              <w:rPr>
                <w:color w:val="FF0000"/>
              </w:rPr>
              <w:t>9</w:t>
            </w:r>
            <w:r w:rsidRPr="00761297">
              <w:rPr>
                <w:color w:val="FF0000"/>
              </w:rPr>
              <w:t>).</w:t>
            </w:r>
          </w:p>
          <w:p w:rsidR="00993C1B" w:rsidRPr="00D87A09" w:rsidRDefault="00993C1B" w:rsidP="00135466">
            <w:pPr>
              <w:jc w:val="both"/>
            </w:pPr>
          </w:p>
        </w:tc>
      </w:tr>
      <w:tr w:rsidR="00761297" w:rsidRPr="006F3214" w:rsidTr="0026362D">
        <w:trPr>
          <w:trHeight w:val="946"/>
        </w:trPr>
        <w:tc>
          <w:tcPr>
            <w:tcW w:w="1134" w:type="dxa"/>
          </w:tcPr>
          <w:p w:rsidR="00761297" w:rsidRPr="006F3214" w:rsidRDefault="00761297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61297" w:rsidRPr="006F3214" w:rsidRDefault="00761297" w:rsidP="006F3214">
            <w:r>
              <w:t>3.4</w:t>
            </w:r>
          </w:p>
        </w:tc>
        <w:tc>
          <w:tcPr>
            <w:tcW w:w="3118" w:type="dxa"/>
          </w:tcPr>
          <w:p w:rsidR="00761297" w:rsidRPr="00761297" w:rsidRDefault="00761297" w:rsidP="00611D61">
            <w:r w:rsidRPr="00761297">
              <w:t xml:space="preserve">Иные документы, представляемые Участником в составе Заявки </w:t>
            </w:r>
            <w:r w:rsidR="00611D61">
              <w:t>(</w:t>
            </w:r>
            <w:r w:rsidRPr="00761297">
              <w:t>при наличии)</w:t>
            </w:r>
          </w:p>
        </w:tc>
        <w:tc>
          <w:tcPr>
            <w:tcW w:w="4820" w:type="dxa"/>
          </w:tcPr>
          <w:p w:rsidR="00611D61" w:rsidRDefault="00611D61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A27A32" w:rsidRPr="00A27A32" w:rsidRDefault="00611D61" w:rsidP="00A27A3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</w:t>
            </w:r>
            <w:r w:rsidR="000376A0">
              <w:t>.</w:t>
            </w:r>
            <w:r w:rsidR="00D87A09"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A27A32" w:rsidRPr="00A27A3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D039FB" w:rsidRPr="00D039FB" w:rsidRDefault="00D039FB" w:rsidP="00D039FB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D039FB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D039FB" w:rsidRPr="00D039FB" w:rsidRDefault="00D039FB" w:rsidP="00D039FB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D039FB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135466" w:rsidRPr="00A27A32" w:rsidRDefault="00D039FB" w:rsidP="00D039FB">
            <w:pPr>
              <w:jc w:val="both"/>
              <w:rPr>
                <w:color w:val="FF0000"/>
              </w:rPr>
            </w:pPr>
            <w:r w:rsidRPr="00D039FB">
              <w:rPr>
                <w:bCs/>
              </w:rPr>
              <w:t>4.</w:t>
            </w:r>
            <w:r w:rsidRPr="00D039FB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3C3901">
        <w:trPr>
          <w:trHeight w:val="1411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323914914"/>
          </w:p>
        </w:tc>
        <w:bookmarkEnd w:id="270"/>
        <w:tc>
          <w:tcPr>
            <w:tcW w:w="1134" w:type="dxa"/>
          </w:tcPr>
          <w:p w:rsidR="003C3901" w:rsidRPr="006F3214" w:rsidRDefault="00161D78" w:rsidP="006F3214">
            <w:r>
              <w:t>3.4.10</w:t>
            </w:r>
          </w:p>
          <w:p w:rsidR="003C3901" w:rsidRPr="006F3214" w:rsidRDefault="003C3901" w:rsidP="006F3214"/>
        </w:tc>
        <w:tc>
          <w:tcPr>
            <w:tcW w:w="3118" w:type="dxa"/>
          </w:tcPr>
          <w:p w:rsidR="003C3901" w:rsidRPr="006F3214" w:rsidRDefault="003C3901" w:rsidP="00611D61">
            <w:r w:rsidRPr="006F3214">
              <w:t xml:space="preserve">Перечень документов, представляемых Участником в отношении субподрядчиков (соисполнителей) (дополнительно к указанным в п. </w:t>
            </w:r>
            <w:r w:rsidR="00611D61">
              <w:t>3.4.10</w:t>
            </w:r>
            <w:r w:rsidRPr="006F3214">
              <w:t>)</w:t>
            </w:r>
          </w:p>
        </w:tc>
        <w:tc>
          <w:tcPr>
            <w:tcW w:w="4820" w:type="dxa"/>
          </w:tcPr>
          <w:p w:rsidR="00161D78" w:rsidRDefault="00161D78" w:rsidP="00161D78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A27A32" w:rsidRPr="00A27A32" w:rsidRDefault="00D87A09" w:rsidP="00A27A3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1.</w:t>
            </w:r>
            <w:r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A27A32" w:rsidRPr="00A27A3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D039FB" w:rsidRPr="00D039FB" w:rsidRDefault="00D039FB" w:rsidP="00D039FB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D039FB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D039FB" w:rsidRPr="00D039FB" w:rsidRDefault="00D039FB" w:rsidP="00D039FB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 w:rsidRPr="00D039FB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3C3901" w:rsidRPr="006F3214" w:rsidRDefault="00D039FB" w:rsidP="00D039FB">
            <w:pPr>
              <w:jc w:val="both"/>
            </w:pPr>
            <w:r w:rsidRPr="00D039FB">
              <w:rPr>
                <w:bCs/>
              </w:rPr>
              <w:t>4.</w:t>
            </w:r>
            <w:r w:rsidRPr="00D039FB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6079EF">
        <w:trPr>
          <w:trHeight w:val="223"/>
        </w:trPr>
        <w:tc>
          <w:tcPr>
            <w:tcW w:w="10206" w:type="dxa"/>
            <w:gridSpan w:val="4"/>
          </w:tcPr>
          <w:p w:rsidR="00BA6F55" w:rsidRPr="006F3214" w:rsidRDefault="00BA6F55" w:rsidP="006F3214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71" w:name="_Ref536020430"/>
            <w:bookmarkStart w:id="272" w:name="_Toc536632703"/>
            <w:r w:rsidRPr="006F3214">
              <w:t xml:space="preserve">Условия определения нескольких </w:t>
            </w:r>
            <w:r w:rsidR="0019758F" w:rsidRPr="006F3214">
              <w:t>Заявок, содержащих наиболее выгодные условия</w:t>
            </w:r>
            <w:bookmarkEnd w:id="271"/>
            <w:bookmarkEnd w:id="272"/>
          </w:p>
          <w:p w:rsidR="00BA6F55" w:rsidRPr="006F3214" w:rsidRDefault="00BA6F55" w:rsidP="006F3214"/>
        </w:tc>
      </w:tr>
      <w:tr w:rsidR="006F3214" w:rsidRPr="006F3214" w:rsidTr="002C01E2">
        <w:trPr>
          <w:trHeight w:val="1203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_Ref535920118 \r \h  \* MERGEFORMAT </w:instrText>
            </w:r>
            <w:r w:rsidRPr="006F3214">
              <w:fldChar w:fldCharType="separate"/>
            </w:r>
            <w:r w:rsidRPr="006F3214">
              <w:t>1.5.7</w:t>
            </w:r>
            <w:r w:rsidRPr="006F3214">
              <w:fldChar w:fldCharType="end"/>
            </w:r>
          </w:p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_Ref535920072 \r \h  \* MERGEFORMAT </w:instrText>
            </w:r>
            <w:r w:rsidRPr="006F3214">
              <w:fldChar w:fldCharType="separate"/>
            </w:r>
            <w:r w:rsidRPr="006F3214">
              <w:t>2.6.3</w:t>
            </w:r>
            <w:r w:rsidRPr="006F3214">
              <w:fldChar w:fldCharType="end"/>
            </w:r>
          </w:p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Условия определения нескольких </w:t>
            </w:r>
            <w:r w:rsidR="0019758F" w:rsidRPr="006F3214">
              <w:t>Заявок Участников, содержащих наиболее выгодные условия</w:t>
            </w:r>
            <w:r w:rsidRPr="006F3214">
              <w:t xml:space="preserve">, заключения договоров с несколькими Участниками </w:t>
            </w:r>
          </w:p>
        </w:tc>
        <w:tc>
          <w:tcPr>
            <w:tcW w:w="4820" w:type="dxa"/>
          </w:tcPr>
          <w:p w:rsidR="00BA6F55" w:rsidRPr="006F3214" w:rsidRDefault="000376A0" w:rsidP="006F3214">
            <w:r>
              <w:t>Не установлено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BA6F55" w:rsidRPr="002C01E2" w:rsidRDefault="00BA6F55" w:rsidP="002C01E2">
            <w:pPr>
              <w:pStyle w:val="a"/>
              <w:jc w:val="left"/>
            </w:pPr>
            <w:bookmarkStart w:id="273" w:name="_Toc536632704"/>
            <w:r w:rsidRPr="002C01E2">
              <w:t>Сведения о процедурах Маркетингов</w:t>
            </w:r>
            <w:r w:rsidR="000376A0" w:rsidRPr="002C01E2">
              <w:t>ого</w:t>
            </w:r>
            <w:r w:rsidRPr="002C01E2">
              <w:t xml:space="preserve"> исследовани</w:t>
            </w:r>
            <w:bookmarkEnd w:id="273"/>
            <w:r w:rsidR="00A90DD7" w:rsidRPr="002C01E2">
              <w:t>я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4" w:name="_Ref533696699"/>
          </w:p>
        </w:tc>
        <w:bookmarkEnd w:id="274"/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Место, даты и время начала и окончания подачи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161D78">
              <w:t>ом и</w:t>
            </w:r>
            <w:r w:rsidRPr="006F3214">
              <w:t>сследовани</w:t>
            </w:r>
            <w:r w:rsidR="00161D78">
              <w:t>и.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5" w:name="_Ref533694599"/>
          </w:p>
        </w:tc>
        <w:bookmarkEnd w:id="275"/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на</w:t>
            </w:r>
            <w:r w:rsidR="00D744E5" w:rsidRPr="006F3214">
              <w:t xml:space="preserve">чала предоставления </w:t>
            </w:r>
            <w:r w:rsidR="00D744E5" w:rsidRPr="006F3214">
              <w:lastRenderedPageBreak/>
              <w:t xml:space="preserve">участникам </w:t>
            </w:r>
            <w:r w:rsidRPr="006F3214">
              <w:t>разъяснений документации</w:t>
            </w:r>
            <w:r w:rsidRPr="006F3214" w:rsidDel="008C242A">
              <w:t xml:space="preserve"> </w:t>
            </w:r>
          </w:p>
        </w:tc>
        <w:tc>
          <w:tcPr>
            <w:tcW w:w="4820" w:type="dxa"/>
          </w:tcPr>
          <w:p w:rsidR="00BA6F55" w:rsidRPr="006F3214" w:rsidRDefault="00161D78" w:rsidP="00161D78">
            <w:pPr>
              <w:jc w:val="both"/>
            </w:pPr>
            <w:r>
              <w:lastRenderedPageBreak/>
              <w:t xml:space="preserve">С даты размещения извещения о Маркетинговом </w:t>
            </w:r>
            <w:r>
              <w:lastRenderedPageBreak/>
              <w:t>исследовании в единой информационной системе.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и </w:t>
            </w:r>
            <w:r w:rsidR="00EE2E52" w:rsidRPr="006F3214">
              <w:t>окончания предоставления</w:t>
            </w:r>
            <w:r w:rsidRPr="006F3214">
              <w:t xml:space="preserve"> </w:t>
            </w:r>
            <w:r w:rsidR="00EE2E52" w:rsidRPr="006F3214">
              <w:t>участникам разъяснений</w:t>
            </w:r>
            <w:r w:rsidRPr="006F3214">
              <w:t xml:space="preserve"> документации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и время окончания приема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A90DD7">
              <w:t>ом</w:t>
            </w:r>
            <w:r w:rsidR="007D2183" w:rsidRPr="006F3214">
              <w:t xml:space="preserve"> </w:t>
            </w:r>
            <w:r w:rsidRPr="006F3214">
              <w:t>исследовани</w:t>
            </w:r>
            <w:r w:rsidR="00A90DD7"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Del="008C242A" w:rsidRDefault="00BA6F55" w:rsidP="006F3214">
            <w:r w:rsidRPr="006F3214">
              <w:t>Время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Дата рассмотрения Заявок </w:t>
            </w:r>
          </w:p>
        </w:tc>
        <w:tc>
          <w:tcPr>
            <w:tcW w:w="4820" w:type="dxa"/>
          </w:tcPr>
          <w:p w:rsidR="00BA6F55" w:rsidRPr="006F3214" w:rsidRDefault="00BA6F55" w:rsidP="007B4521">
            <w:pPr>
              <w:jc w:val="both"/>
            </w:pPr>
            <w:r w:rsidRPr="006F3214">
              <w:t>В соответствии с Извещением о Маркетингов</w:t>
            </w:r>
            <w:r w:rsidR="007B4521">
              <w:t>ом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 рассмотрения Заявок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</w:tbl>
    <w:p w:rsidR="00FC2178" w:rsidRPr="006F3214" w:rsidRDefault="00FC2178" w:rsidP="006F3214"/>
    <w:p w:rsidR="00FC2178" w:rsidRPr="006F3214" w:rsidRDefault="00FC2178" w:rsidP="006F3214">
      <w:pPr>
        <w:pStyle w:val="23"/>
        <w:ind w:left="12"/>
        <w:rPr>
          <w:sz w:val="20"/>
        </w:rPr>
      </w:pPr>
      <w:r w:rsidRPr="006F3214">
        <w:rPr>
          <w:sz w:val="20"/>
        </w:rPr>
        <w:br w:type="page"/>
      </w:r>
    </w:p>
    <w:p w:rsidR="00FC2178" w:rsidRPr="006F3214" w:rsidRDefault="00FC2178" w:rsidP="006F3214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6F3214" w:rsidRDefault="00D34A9A" w:rsidP="006F3214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6" w:name="_Toc536632705"/>
      <w:r w:rsidRPr="006F3214">
        <w:rPr>
          <w:sz w:val="20"/>
        </w:rPr>
        <w:t>ОБРАЗЦЫ ФОРМ ДОКУМЕНТОВ, ВКЛЮЧАЕМЫХ В ЗАЯВКУ</w:t>
      </w:r>
      <w:bookmarkEnd w:id="240"/>
      <w:bookmarkEnd w:id="241"/>
      <w:bookmarkEnd w:id="242"/>
      <w:bookmarkEnd w:id="243"/>
      <w:bookmarkEnd w:id="244"/>
      <w:bookmarkEnd w:id="276"/>
    </w:p>
    <w:p w:rsidR="00D34A9A" w:rsidRPr="006F3214" w:rsidRDefault="00D34A9A" w:rsidP="006F3214">
      <w:pPr>
        <w:contextualSpacing/>
      </w:pPr>
    </w:p>
    <w:p w:rsidR="00D34A9A" w:rsidRPr="006F3214" w:rsidRDefault="00D34A9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7" w:name="_Toc255048945"/>
      <w:bookmarkStart w:id="278" w:name="_Toc255048985"/>
      <w:bookmarkStart w:id="279" w:name="_Ref323317792"/>
      <w:bookmarkStart w:id="280" w:name="_Ref323317806"/>
      <w:bookmarkStart w:id="281" w:name="_Ref323380034"/>
      <w:bookmarkStart w:id="282" w:name="_Toc453152084"/>
      <w:bookmarkStart w:id="283" w:name="_Toc453166636"/>
      <w:bookmarkStart w:id="284" w:name="_Toc453074244"/>
      <w:bookmarkStart w:id="285" w:name="_Toc476580306"/>
      <w:bookmarkStart w:id="286" w:name="_Toc528759215"/>
      <w:bookmarkStart w:id="287" w:name="_Toc536632706"/>
      <w:r w:rsidRPr="006F3214">
        <w:rPr>
          <w:b/>
          <w:sz w:val="20"/>
          <w:szCs w:val="20"/>
        </w:rPr>
        <w:t>Письм</w:t>
      </w:r>
      <w:r w:rsidR="00FE7925" w:rsidRPr="006F3214">
        <w:rPr>
          <w:b/>
          <w:sz w:val="20"/>
          <w:szCs w:val="20"/>
        </w:rPr>
        <w:t xml:space="preserve">о о подаче </w:t>
      </w:r>
      <w:r w:rsidR="001D6A5D" w:rsidRPr="006F3214">
        <w:rPr>
          <w:b/>
          <w:sz w:val="20"/>
          <w:szCs w:val="20"/>
        </w:rPr>
        <w:t>Заявки</w:t>
      </w:r>
      <w:r w:rsidRPr="006F3214">
        <w:rPr>
          <w:b/>
          <w:sz w:val="20"/>
          <w:szCs w:val="20"/>
        </w:rPr>
        <w:t xml:space="preserve"> (Форма 1)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6F3214" w:rsidTr="00D34A9A">
        <w:tc>
          <w:tcPr>
            <w:tcW w:w="5068" w:type="dxa"/>
          </w:tcPr>
          <w:p w:rsidR="00D34A9A" w:rsidRPr="006F3214" w:rsidRDefault="00D34A9A" w:rsidP="006F3214">
            <w:pPr>
              <w:jc w:val="both"/>
            </w:pPr>
          </w:p>
          <w:p w:rsidR="00D34A9A" w:rsidRPr="006F3214" w:rsidRDefault="00D34A9A" w:rsidP="006F3214">
            <w:pPr>
              <w:jc w:val="both"/>
            </w:pPr>
            <w:r w:rsidRPr="006F3214">
              <w:t>« ___» ________ 201</w:t>
            </w:r>
            <w:r w:rsidR="00A35983" w:rsidRPr="006F3214">
              <w:t>_</w:t>
            </w:r>
            <w:r w:rsidRPr="006F3214">
              <w:t xml:space="preserve"> года № __________</w:t>
            </w:r>
          </w:p>
        </w:tc>
        <w:tc>
          <w:tcPr>
            <w:tcW w:w="5069" w:type="dxa"/>
          </w:tcPr>
          <w:p w:rsidR="00D34A9A" w:rsidRPr="006F3214" w:rsidRDefault="00D34A9A" w:rsidP="006F3214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6F3214" w:rsidRDefault="00D34A9A" w:rsidP="006F3214">
      <w:pPr>
        <w:ind w:firstLine="709"/>
        <w:jc w:val="center"/>
      </w:pPr>
    </w:p>
    <w:p w:rsidR="00D34A9A" w:rsidRPr="006F3214" w:rsidRDefault="00D34A9A" w:rsidP="006F3214">
      <w:pPr>
        <w:ind w:firstLine="709"/>
        <w:jc w:val="center"/>
      </w:pPr>
      <w:r w:rsidRPr="006F3214">
        <w:t>Уважаемые господа!</w:t>
      </w:r>
    </w:p>
    <w:p w:rsidR="00D34A9A" w:rsidRPr="006F3214" w:rsidRDefault="00D34A9A" w:rsidP="006F3214">
      <w:pPr>
        <w:ind w:firstLine="709"/>
        <w:jc w:val="center"/>
      </w:pPr>
    </w:p>
    <w:p w:rsidR="00D34A9A" w:rsidRPr="006F3214" w:rsidRDefault="00A01A0B" w:rsidP="006F3214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6F3214">
        <w:tab/>
        <w:t>Изучив Извещение № __________ о проведении открыт</w:t>
      </w:r>
      <w:r w:rsidR="00A90DD7">
        <w:t>ого</w:t>
      </w:r>
      <w:r w:rsidRPr="006F3214">
        <w:t xml:space="preserve">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 xml:space="preserve">, опубликованное </w:t>
      </w:r>
      <w:r w:rsidR="009E21A5" w:rsidRPr="006F3214">
        <w:t xml:space="preserve">согласно </w:t>
      </w:r>
      <w:r w:rsidR="007A6755" w:rsidRPr="006F3214">
        <w:t>Информацион</w:t>
      </w:r>
      <w:r w:rsidR="009E21A5" w:rsidRPr="006F3214">
        <w:t>ной карте (раздел 4 Документации 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) и </w:t>
      </w:r>
      <w:bookmarkStart w:id="288" w:name="_GoBack"/>
      <w:bookmarkEnd w:id="288"/>
      <w:r w:rsidRPr="006F3214">
        <w:t xml:space="preserve">Документацию </w:t>
      </w:r>
      <w:r w:rsidR="009E21A5" w:rsidRPr="006F3214">
        <w:t>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 (далее – Документация)</w:t>
      </w:r>
      <w:r w:rsidRPr="006F3214">
        <w:t xml:space="preserve">, принимая установленные в них требования и условия </w:t>
      </w:r>
      <w:r w:rsidR="009E21A5" w:rsidRPr="006F3214">
        <w:t>М</w:t>
      </w:r>
      <w:r w:rsidR="00A90DD7">
        <w:t>аркетингового</w:t>
      </w:r>
      <w:r w:rsidR="00F274B3" w:rsidRPr="006F3214">
        <w:t xml:space="preserve"> исследовани</w:t>
      </w:r>
      <w:r w:rsidR="00A90DD7">
        <w:t>я</w:t>
      </w:r>
      <w:r w:rsidRPr="006F3214">
        <w:t>, в том числе все условия договора, включенного в Документацию, мы</w:t>
      </w:r>
    </w:p>
    <w:p w:rsidR="00D34A9A" w:rsidRPr="006F3214" w:rsidRDefault="00D34A9A" w:rsidP="006F3214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6F3214" w:rsidRDefault="00A01A0B" w:rsidP="006F3214">
      <w:pPr>
        <w:ind w:firstLine="709"/>
        <w:jc w:val="center"/>
        <w:rPr>
          <w:i/>
          <w:sz w:val="16"/>
          <w:szCs w:val="16"/>
        </w:rPr>
      </w:pPr>
      <w:r w:rsidRPr="006F3214">
        <w:rPr>
          <w:sz w:val="16"/>
          <w:szCs w:val="16"/>
        </w:rPr>
        <w:t>(</w:t>
      </w:r>
      <w:r w:rsidRPr="006F3214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6F3214">
        <w:rPr>
          <w:i/>
          <w:sz w:val="16"/>
          <w:szCs w:val="16"/>
        </w:rPr>
        <w:t>Участн</w:t>
      </w:r>
      <w:r w:rsidRPr="006F3214">
        <w:rPr>
          <w:i/>
          <w:sz w:val="16"/>
          <w:szCs w:val="16"/>
        </w:rPr>
        <w:t>ика)</w:t>
      </w:r>
    </w:p>
    <w:p w:rsidR="0052263C" w:rsidRPr="006F3214" w:rsidRDefault="0052263C" w:rsidP="006F3214">
      <w:pPr>
        <w:jc w:val="both"/>
        <w:rPr>
          <w:lang w:eastAsia="x-none"/>
        </w:rPr>
      </w:pPr>
      <w:r w:rsidRPr="006F3214">
        <w:rPr>
          <w:lang w:val="x-none" w:eastAsia="x-none"/>
        </w:rPr>
        <w:t xml:space="preserve">предлагаем заключить </w:t>
      </w:r>
      <w:r w:rsidRPr="006F3214">
        <w:rPr>
          <w:lang w:eastAsia="x-none"/>
        </w:rPr>
        <w:t>д</w:t>
      </w:r>
      <w:r w:rsidRPr="006F3214">
        <w:rPr>
          <w:lang w:val="x-none" w:eastAsia="x-none"/>
        </w:rPr>
        <w:t xml:space="preserve">оговор </w:t>
      </w:r>
      <w:r w:rsidRPr="006F3214">
        <w:rPr>
          <w:lang w:eastAsia="x-none"/>
        </w:rPr>
        <w:t xml:space="preserve">на </w:t>
      </w:r>
      <w:r w:rsidR="00C827B3" w:rsidRPr="006F3214">
        <w:rPr>
          <w:lang w:eastAsia="x-none"/>
        </w:rPr>
        <w:t>____________________________________</w:t>
      </w:r>
      <w:r w:rsidR="00750CFA" w:rsidRPr="006F3214">
        <w:rPr>
          <w:lang w:eastAsia="x-none"/>
        </w:rPr>
        <w:t xml:space="preserve"> </w:t>
      </w:r>
      <w:r w:rsidRPr="006F3214">
        <w:rPr>
          <w:lang w:eastAsia="x-none"/>
        </w:rPr>
        <w:t>на условиях</w:t>
      </w:r>
      <w:r w:rsidR="00F04AC0" w:rsidRPr="006F3214">
        <w:rPr>
          <w:lang w:eastAsia="x-none"/>
        </w:rPr>
        <w:t xml:space="preserve">, указанных в </w:t>
      </w:r>
      <w:r w:rsidRPr="006F3214">
        <w:rPr>
          <w:lang w:eastAsia="x-none"/>
        </w:rPr>
        <w:t xml:space="preserve"> </w:t>
      </w:r>
      <w:r w:rsidR="00F04AC0" w:rsidRPr="006F3214">
        <w:rPr>
          <w:lang w:eastAsia="x-none"/>
        </w:rPr>
        <w:t xml:space="preserve">Документации, </w:t>
      </w:r>
      <w:r w:rsidR="00C9301D" w:rsidRPr="006F3214">
        <w:rPr>
          <w:lang w:eastAsia="x-none"/>
        </w:rPr>
        <w:t xml:space="preserve">со сроком </w:t>
      </w:r>
      <w:r w:rsidR="00C827B3" w:rsidRPr="006F3214">
        <w:rPr>
          <w:lang w:eastAsia="x-none"/>
        </w:rPr>
        <w:t>выполнения работ</w:t>
      </w:r>
      <w:r w:rsidR="00BE7708" w:rsidRPr="006F3214">
        <w:rPr>
          <w:lang w:eastAsia="x-none"/>
        </w:rPr>
        <w:t xml:space="preserve"> (о</w:t>
      </w:r>
      <w:r w:rsidR="00C827B3" w:rsidRPr="006F3214">
        <w:rPr>
          <w:lang w:eastAsia="x-none"/>
        </w:rPr>
        <w:t>казания услуг</w:t>
      </w:r>
      <w:r w:rsidR="00BE7708" w:rsidRPr="006F3214">
        <w:rPr>
          <w:lang w:eastAsia="x-none"/>
        </w:rPr>
        <w:t>)</w:t>
      </w:r>
      <w:r w:rsidRPr="006F3214">
        <w:rPr>
          <w:lang w:eastAsia="x-none"/>
        </w:rPr>
        <w:t xml:space="preserve"> </w:t>
      </w:r>
      <w:r w:rsidR="0054463B">
        <w:rPr>
          <w:lang w:eastAsia="x-none"/>
        </w:rPr>
        <w:t>с</w:t>
      </w:r>
      <w:r w:rsidRPr="006F3214">
        <w:rPr>
          <w:lang w:eastAsia="x-none"/>
        </w:rPr>
        <w:t xml:space="preserve"> _</w:t>
      </w:r>
      <w:r w:rsidR="008F14F7" w:rsidRPr="006F3214">
        <w:rPr>
          <w:lang w:eastAsia="x-none"/>
        </w:rPr>
        <w:t>__</w:t>
      </w:r>
      <w:r w:rsidR="0054463B">
        <w:rPr>
          <w:lang w:eastAsia="x-none"/>
        </w:rPr>
        <w:t xml:space="preserve">_______ по </w:t>
      </w:r>
      <w:r w:rsidR="008F14F7" w:rsidRPr="006F3214">
        <w:rPr>
          <w:lang w:eastAsia="x-none"/>
        </w:rPr>
        <w:t>__________</w:t>
      </w:r>
      <w:r w:rsidR="00BE7708" w:rsidRPr="006F3214">
        <w:rPr>
          <w:i/>
          <w:sz w:val="16"/>
          <w:szCs w:val="16"/>
          <w:lang w:eastAsia="x-none"/>
        </w:rPr>
        <w:t xml:space="preserve">(указать срок </w:t>
      </w:r>
      <w:r w:rsidR="0054463B">
        <w:rPr>
          <w:i/>
          <w:sz w:val="16"/>
          <w:szCs w:val="16"/>
          <w:lang w:eastAsia="x-none"/>
        </w:rPr>
        <w:t xml:space="preserve">начала и окончания </w:t>
      </w:r>
      <w:r w:rsidR="00BE7708" w:rsidRPr="006F3214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6F3214">
        <w:rPr>
          <w:lang w:eastAsia="x-none"/>
        </w:rPr>
        <w:t xml:space="preserve">на сумму </w:t>
      </w:r>
      <w:r w:rsidR="00C9301D" w:rsidRPr="006F3214">
        <w:rPr>
          <w:lang w:eastAsia="x-none"/>
        </w:rPr>
        <w:t xml:space="preserve">не превышающую </w:t>
      </w:r>
      <w:r w:rsidR="00A01A0B" w:rsidRPr="006F3214">
        <w:rPr>
          <w:lang w:eastAsia="x-none"/>
        </w:rPr>
        <w:t>стоимость, указанн</w:t>
      </w:r>
      <w:r w:rsidR="00C9301D" w:rsidRPr="006F3214">
        <w:rPr>
          <w:lang w:eastAsia="x-none"/>
        </w:rPr>
        <w:t>ую</w:t>
      </w:r>
      <w:r w:rsidR="00A01A0B" w:rsidRPr="006F3214">
        <w:rPr>
          <w:lang w:eastAsia="x-none"/>
        </w:rPr>
        <w:t xml:space="preserve"> в Заявке,</w:t>
      </w:r>
      <w:r w:rsidR="00BE7708" w:rsidRPr="006F3214">
        <w:rPr>
          <w:lang w:eastAsia="x-none"/>
        </w:rPr>
        <w:t xml:space="preserve"> </w:t>
      </w:r>
      <w:r w:rsidRPr="006F3214">
        <w:rPr>
          <w:lang w:eastAsia="x-none"/>
        </w:rPr>
        <w:t xml:space="preserve">размещенной на </w:t>
      </w:r>
      <w:r w:rsidR="00E736D6" w:rsidRPr="006F3214">
        <w:rPr>
          <w:lang w:eastAsia="x-none"/>
        </w:rPr>
        <w:t>ЭП</w:t>
      </w:r>
      <w:r w:rsidRPr="006F3214">
        <w:rPr>
          <w:lang w:eastAsia="x-none"/>
        </w:rPr>
        <w:t xml:space="preserve"> и подписанной квалифицированной электронной подписью.</w:t>
      </w:r>
    </w:p>
    <w:p w:rsidR="00A90DD7" w:rsidRPr="0066151F" w:rsidRDefault="00A90DD7" w:rsidP="00A90DD7">
      <w:pPr>
        <w:ind w:firstLine="567"/>
        <w:jc w:val="both"/>
        <w:rPr>
          <w:lang w:eastAsia="x-none"/>
        </w:rPr>
      </w:pPr>
      <w:bookmarkStart w:id="289" w:name="_Toc255048946"/>
      <w:bookmarkStart w:id="290" w:name="_Toc255048986"/>
    </w:p>
    <w:p w:rsidR="00A90DD7" w:rsidRPr="00B85360" w:rsidRDefault="00A90DD7" w:rsidP="00A90DD7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п. </w:t>
      </w:r>
      <w:r w:rsidRPr="00B85360">
        <w:rPr>
          <w:i/>
          <w:sz w:val="16"/>
          <w:szCs w:val="16"/>
          <w:lang w:eastAsia="x-none"/>
        </w:rPr>
        <w:fldChar w:fldCharType="begin"/>
      </w:r>
      <w:r w:rsidRPr="00B85360">
        <w:rPr>
          <w:i/>
          <w:sz w:val="16"/>
          <w:szCs w:val="16"/>
          <w:lang w:eastAsia="x-none"/>
        </w:rPr>
        <w:instrText xml:space="preserve"> REF _Ref523928126 \r \h  \* MERGEFORMAT </w:instrText>
      </w:r>
      <w:r w:rsidRPr="00B85360">
        <w:rPr>
          <w:i/>
          <w:sz w:val="16"/>
          <w:szCs w:val="16"/>
          <w:lang w:eastAsia="x-none"/>
        </w:rPr>
      </w:r>
      <w:r w:rsidRPr="00B85360">
        <w:rPr>
          <w:i/>
          <w:sz w:val="16"/>
          <w:szCs w:val="16"/>
          <w:lang w:eastAsia="x-none"/>
        </w:rPr>
        <w:fldChar w:fldCharType="separate"/>
      </w:r>
      <w:r>
        <w:rPr>
          <w:i/>
          <w:sz w:val="16"/>
          <w:szCs w:val="16"/>
          <w:lang w:eastAsia="x-none"/>
        </w:rPr>
        <w:t>3.1.2</w:t>
      </w:r>
      <w:r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A90DD7" w:rsidRPr="00B85360" w:rsidRDefault="00A90DD7" w:rsidP="00A90DD7">
      <w:pPr>
        <w:jc w:val="both"/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Pr="00B85360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</w:t>
      </w:r>
      <w:r>
        <w:rPr>
          <w:lang w:eastAsia="en-US"/>
        </w:rPr>
        <w:t xml:space="preserve">   </w:t>
      </w:r>
      <w:r w:rsidRPr="00B85360">
        <w:rPr>
          <w:lang w:eastAsia="en-US"/>
        </w:rPr>
        <w:t xml:space="preserve">                              м.п.                         Дата ____ / ___________ / ______</w:t>
      </w:r>
    </w:p>
    <w:p w:rsidR="00A90DD7" w:rsidRDefault="00A90DD7" w:rsidP="00A90DD7">
      <w:pPr>
        <w:ind w:left="954"/>
        <w:jc w:val="both"/>
        <w:outlineLvl w:val="1"/>
        <w:rPr>
          <w:b/>
          <w:sz w:val="28"/>
          <w:lang w:val="x-none"/>
        </w:rPr>
      </w:pPr>
    </w:p>
    <w:p w:rsidR="00D34A9A" w:rsidRPr="006F3214" w:rsidRDefault="00D34A9A" w:rsidP="006F3214">
      <w:pPr>
        <w:ind w:left="954"/>
        <w:jc w:val="both"/>
        <w:outlineLvl w:val="1"/>
        <w:rPr>
          <w:b/>
          <w:sz w:val="28"/>
          <w:lang w:val="x-none"/>
        </w:rPr>
        <w:sectPr w:rsidR="00D34A9A" w:rsidRPr="006F3214" w:rsidSect="00B85360">
          <w:headerReference w:type="default" r:id="rId18"/>
          <w:footerReference w:type="default" r:id="rId19"/>
          <w:footerReference w:type="first" r:id="rId20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6F3214" w:rsidRDefault="009E21A5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91" w:name="_Toc373841350"/>
      <w:bookmarkStart w:id="292" w:name="_Toc529954367"/>
      <w:bookmarkStart w:id="293" w:name="_Toc531337593"/>
      <w:bookmarkStart w:id="294" w:name="_Toc536632707"/>
      <w:bookmarkStart w:id="295" w:name="_Ref323910528"/>
      <w:r w:rsidRPr="006F3214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6F3214">
        <w:rPr>
          <w:b/>
          <w:szCs w:val="16"/>
          <w:lang w:val="x-none" w:eastAsia="x-none"/>
        </w:rPr>
        <w:t>предложение (Форма 1.1)</w:t>
      </w:r>
      <w:bookmarkEnd w:id="291"/>
      <w:bookmarkEnd w:id="292"/>
      <w:bookmarkEnd w:id="293"/>
      <w:bookmarkEnd w:id="294"/>
    </w:p>
    <w:p w:rsidR="00C827B3" w:rsidRPr="006F3214" w:rsidRDefault="00C827B3" w:rsidP="006F3214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5F0ACA" w:rsidRDefault="005F0ACA" w:rsidP="00A90DD7">
      <w:pPr>
        <w:pStyle w:val="ac"/>
        <w:jc w:val="center"/>
        <w:rPr>
          <w:b/>
          <w:bCs/>
          <w:sz w:val="20"/>
        </w:rPr>
      </w:pPr>
      <w:r w:rsidRPr="005F0ACA">
        <w:rPr>
          <w:b/>
          <w:bCs/>
          <w:sz w:val="20"/>
        </w:rPr>
        <w:t xml:space="preserve">Расчет цены заявки на участие в </w:t>
      </w:r>
      <w:r>
        <w:rPr>
          <w:b/>
          <w:bCs/>
          <w:sz w:val="20"/>
        </w:rPr>
        <w:t>Маркетинговом исследовании</w:t>
      </w:r>
    </w:p>
    <w:p w:rsidR="005F0ACA" w:rsidRDefault="005F0ACA" w:rsidP="00A90DD7">
      <w:pPr>
        <w:pStyle w:val="ac"/>
        <w:jc w:val="center"/>
        <w:rPr>
          <w:bCs/>
          <w:sz w:val="20"/>
        </w:rPr>
      </w:pPr>
    </w:p>
    <w:p w:rsidR="00A90DD7" w:rsidRPr="00A90DD7" w:rsidRDefault="00BC6077" w:rsidP="00A90DD7">
      <w:pPr>
        <w:pStyle w:val="ac"/>
        <w:jc w:val="center"/>
        <w:rPr>
          <w:b/>
          <w:bCs/>
          <w:sz w:val="20"/>
        </w:rPr>
      </w:pPr>
      <w:r w:rsidRPr="00A90DD7">
        <w:rPr>
          <w:bCs/>
          <w:sz w:val="20"/>
        </w:rPr>
        <w:t>Форма расчета коммерческого предложения представлена в Приложении</w:t>
      </w:r>
      <w:r w:rsidR="00A90DD7" w:rsidRPr="00A90DD7">
        <w:rPr>
          <w:bCs/>
          <w:sz w:val="20"/>
        </w:rPr>
        <w:t xml:space="preserve"> № 4 Документации о маркетинговом</w:t>
      </w:r>
      <w:r w:rsidRPr="00A90DD7">
        <w:rPr>
          <w:bCs/>
          <w:sz w:val="20"/>
        </w:rPr>
        <w:t xml:space="preserve"> исследовани</w:t>
      </w:r>
      <w:r w:rsidR="00A90DD7" w:rsidRPr="00A90DD7">
        <w:rPr>
          <w:bCs/>
          <w:sz w:val="20"/>
        </w:rPr>
        <w:t xml:space="preserve">и </w:t>
      </w:r>
      <w:r w:rsidR="00A90DD7" w:rsidRPr="00A90DD7">
        <w:rPr>
          <w:b/>
          <w:bCs/>
          <w:sz w:val="20"/>
        </w:rPr>
        <w:t>размещена в Приложении 4 «Коммерческое предложение»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A90DD7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A90DD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Default="000A59FB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54463B" w:rsidRDefault="0054463B" w:rsidP="006F3214">
      <w:pPr>
        <w:rPr>
          <w:bCs/>
        </w:rPr>
      </w:pPr>
    </w:p>
    <w:p w:rsidR="00C827B3" w:rsidRPr="006F3214" w:rsidRDefault="00C827B3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6" w:name="_Toc529954368"/>
      <w:bookmarkStart w:id="297" w:name="_Toc531337594"/>
      <w:bookmarkStart w:id="298" w:name="_Toc536632708"/>
      <w:r w:rsidRPr="006F3214">
        <w:rPr>
          <w:b/>
          <w:sz w:val="20"/>
        </w:rPr>
        <w:lastRenderedPageBreak/>
        <w:t>Техническое предложение (Форма 1.2)</w:t>
      </w:r>
      <w:bookmarkEnd w:id="296"/>
      <w:bookmarkEnd w:id="297"/>
      <w:bookmarkEnd w:id="298"/>
    </w:p>
    <w:p w:rsidR="00C827B3" w:rsidRPr="006F3214" w:rsidRDefault="00C827B3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C827B3" w:rsidRPr="006F3214" w:rsidRDefault="00BE7708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  <w:r w:rsidRPr="006F3214">
        <w:rPr>
          <w:b/>
          <w:iCs/>
        </w:rPr>
        <w:t>«</w:t>
      </w:r>
      <w:r w:rsidR="00110D1C" w:rsidRPr="006F3214">
        <w:rPr>
          <w:b/>
        </w:rPr>
        <w:t xml:space="preserve">Техническое предложение </w:t>
      </w:r>
      <w:r w:rsidR="00C827B3" w:rsidRPr="006F3214">
        <w:rPr>
          <w:b/>
          <w:iCs/>
        </w:rPr>
        <w:t xml:space="preserve">по выполнению требований Задания на оказание услуг/выполнение работ, согласно предмету </w:t>
      </w:r>
      <w:r w:rsidRPr="006F3214">
        <w:rPr>
          <w:b/>
          <w:iCs/>
        </w:rPr>
        <w:t>М</w:t>
      </w:r>
      <w:r w:rsidR="00C827B3" w:rsidRPr="006F3214">
        <w:rPr>
          <w:b/>
          <w:iCs/>
        </w:rPr>
        <w:t>аркетингов</w:t>
      </w:r>
      <w:r w:rsidR="00A90DD7">
        <w:rPr>
          <w:b/>
          <w:iCs/>
        </w:rPr>
        <w:t>ого</w:t>
      </w:r>
      <w:r w:rsidR="00C827B3" w:rsidRPr="006F3214">
        <w:rPr>
          <w:b/>
          <w:iCs/>
        </w:rPr>
        <w:t xml:space="preserve"> исследовани</w:t>
      </w:r>
      <w:r w:rsidR="00A90DD7">
        <w:rPr>
          <w:b/>
          <w:iCs/>
        </w:rPr>
        <w:t>я</w:t>
      </w:r>
      <w:r w:rsidRPr="006F3214">
        <w:rPr>
          <w:b/>
          <w:iCs/>
        </w:rPr>
        <w:t>»</w:t>
      </w:r>
      <w:r w:rsidR="005F0ACA">
        <w:rPr>
          <w:b/>
          <w:iCs/>
        </w:rPr>
        <w:t xml:space="preserve"> (Форма 1.2.1)</w:t>
      </w:r>
    </w:p>
    <w:p w:rsid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925C8" w:rsidRP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u w:val="single"/>
          <w:lang w:eastAsia="en-US"/>
        </w:rPr>
      </w:pPr>
      <w:r>
        <w:rPr>
          <w:u w:val="single"/>
          <w:lang w:eastAsia="en-US"/>
        </w:rPr>
        <w:t>П</w:t>
      </w:r>
      <w:r w:rsidR="00BA6F55" w:rsidRPr="0054463B">
        <w:rPr>
          <w:u w:val="single"/>
          <w:lang w:eastAsia="en-US"/>
        </w:rPr>
        <w:t xml:space="preserve">редоставление в составе Технического предложения записок: </w:t>
      </w:r>
    </w:p>
    <w:p w:rsidR="00BE7708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1. По технологии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2. По организации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3. По управлению рисками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4. По управлению системой качества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234A8B" w:rsidRPr="006F3214" w:rsidRDefault="00234A8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234A8B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b/>
          <w:i/>
          <w:lang w:eastAsia="en-US"/>
        </w:rPr>
      </w:pPr>
      <w:r w:rsidRPr="006F3214">
        <w:rPr>
          <w:b/>
          <w:i/>
        </w:rPr>
        <w:t>Пояснения и комментарии</w:t>
      </w:r>
      <w:r w:rsidR="00234A8B" w:rsidRPr="006F3214">
        <w:rPr>
          <w:b/>
          <w:i/>
          <w:lang w:eastAsia="en-US"/>
        </w:rPr>
        <w:t xml:space="preserve">: </w:t>
      </w:r>
    </w:p>
    <w:p w:rsidR="00110D1C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i/>
          <w:lang w:eastAsia="en-US"/>
        </w:rPr>
      </w:pPr>
      <w:r w:rsidRPr="006F3214">
        <w:t xml:space="preserve">В </w:t>
      </w:r>
      <w:r w:rsidR="00936D5A" w:rsidRPr="006F3214">
        <w:t xml:space="preserve">Техническом предложении  </w:t>
      </w:r>
      <w:r w:rsidR="00EB16FD" w:rsidRPr="006F3214">
        <w:t>Участн</w:t>
      </w:r>
      <w:r w:rsidRPr="006F3214">
        <w:t xml:space="preserve">ик описывает </w:t>
      </w:r>
      <w:r w:rsidR="00CB7FCA" w:rsidRPr="006F3214">
        <w:t>выполняемые работы</w:t>
      </w:r>
      <w:r w:rsidRPr="006F3214">
        <w:t xml:space="preserve">, которые являются предметом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>, их количественные и качественные характеристики.</w:t>
      </w:r>
    </w:p>
    <w:p w:rsidR="00110D1C" w:rsidRPr="006F3214" w:rsidRDefault="00EB16F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Участн</w:t>
      </w:r>
      <w:r w:rsidR="00C827B3" w:rsidRPr="006F3214">
        <w:rPr>
          <w:lang w:eastAsia="en-US"/>
        </w:rPr>
        <w:t xml:space="preserve">ик должен представить </w:t>
      </w:r>
      <w:r w:rsidR="00936D5A" w:rsidRPr="006F3214">
        <w:t xml:space="preserve">в Техническом предложении </w:t>
      </w:r>
      <w:r w:rsidR="00C827B3" w:rsidRPr="006F3214">
        <w:rPr>
          <w:lang w:eastAsia="en-US"/>
        </w:rPr>
        <w:t>описание предлагаемых принципов и методов оказания услуг/выполнения работ, а также описание предлагаемой технологии оказания услуг</w:t>
      </w:r>
      <w:r w:rsidR="00743A40" w:rsidRPr="006F3214">
        <w:rPr>
          <w:lang w:eastAsia="en-US"/>
        </w:rPr>
        <w:t xml:space="preserve"> (</w:t>
      </w:r>
      <w:r w:rsidR="00C827B3" w:rsidRPr="006F3214">
        <w:rPr>
          <w:lang w:eastAsia="en-US"/>
        </w:rPr>
        <w:t>выполнения работ</w:t>
      </w:r>
      <w:r w:rsidR="00743A40" w:rsidRPr="006F3214">
        <w:rPr>
          <w:lang w:eastAsia="en-US"/>
        </w:rPr>
        <w:t xml:space="preserve">) </w:t>
      </w:r>
      <w:r w:rsidR="00C827B3" w:rsidRPr="006F3214">
        <w:rPr>
          <w:lang w:eastAsia="en-US"/>
        </w:rPr>
        <w:t xml:space="preserve">и системы управления качеством. Данные предложения должны соответствовать, а также учитывать требования к </w:t>
      </w:r>
      <w:r w:rsidR="00A90DD7">
        <w:rPr>
          <w:lang w:eastAsia="en-US"/>
        </w:rPr>
        <w:t>описанию предмета Маркетингового</w:t>
      </w:r>
      <w:r w:rsidR="00234A8B" w:rsidRPr="006F3214">
        <w:rPr>
          <w:lang w:eastAsia="en-US"/>
        </w:rPr>
        <w:t xml:space="preserve"> исследовани</w:t>
      </w:r>
      <w:r w:rsidR="00A90DD7">
        <w:rPr>
          <w:lang w:eastAsia="en-US"/>
        </w:rPr>
        <w:t>я</w:t>
      </w:r>
      <w:r w:rsidR="00234A8B" w:rsidRPr="006F3214">
        <w:rPr>
          <w:lang w:eastAsia="en-US"/>
        </w:rPr>
        <w:t xml:space="preserve">, выполняемой работу (оказываемой услуге), их количественным и качественным характеристикам, определенным в Документации и соответствующим требованиям к </w:t>
      </w:r>
      <w:r w:rsidR="00C827B3" w:rsidRPr="006F3214">
        <w:rPr>
          <w:lang w:eastAsia="en-US"/>
        </w:rPr>
        <w:t xml:space="preserve">оказанию услуг/выполнению работ, указанные в Приложении 2 «Техническая часть» </w:t>
      </w:r>
      <w:r w:rsidR="00BE7708" w:rsidRPr="006F3214">
        <w:rPr>
          <w:lang w:eastAsia="en-US"/>
        </w:rPr>
        <w:t>Д</w:t>
      </w:r>
      <w:r w:rsidR="00C827B3" w:rsidRPr="006F3214">
        <w:rPr>
          <w:lang w:eastAsia="en-US"/>
        </w:rPr>
        <w:t xml:space="preserve">окументации. </w:t>
      </w:r>
    </w:p>
    <w:p w:rsidR="00C827B3" w:rsidRPr="006F3214" w:rsidRDefault="00C827B3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Предполагается, что указанные сведения будут подготовлены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иком в произвольной форме в виде простого описания, </w:t>
      </w:r>
      <w:r w:rsidR="00110D1C" w:rsidRPr="006F3214">
        <w:rPr>
          <w:lang w:eastAsia="en-US"/>
        </w:rPr>
        <w:t>и будут содержать</w:t>
      </w:r>
      <w:r w:rsidR="00936D5A" w:rsidRPr="006F3214">
        <w:rPr>
          <w:lang w:eastAsia="en-US"/>
        </w:rPr>
        <w:t>,</w:t>
      </w:r>
      <w:r w:rsidR="00110D1C" w:rsidRPr="006F3214">
        <w:rPr>
          <w:lang w:eastAsia="en-US"/>
        </w:rPr>
        <w:t xml:space="preserve"> в том числе предложения: 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1)  </w:t>
      </w:r>
      <w:r w:rsidR="00C827B3" w:rsidRPr="006F3214">
        <w:rPr>
          <w:b/>
          <w:lang w:eastAsia="en-US"/>
        </w:rPr>
        <w:t xml:space="preserve">по технологии </w:t>
      </w:r>
      <w:r w:rsidRPr="006F3214">
        <w:rPr>
          <w:b/>
          <w:lang w:eastAsia="en-US"/>
        </w:rPr>
        <w:t>выполнения работ (</w:t>
      </w:r>
      <w:r w:rsidR="00C827B3" w:rsidRPr="006F3214">
        <w:rPr>
          <w:b/>
          <w:lang w:eastAsia="en-US"/>
        </w:rPr>
        <w:t>оказания услуг)</w:t>
      </w:r>
      <w:r w:rsidRPr="006F3214">
        <w:rPr>
          <w:b/>
          <w:lang w:eastAsia="en-US"/>
        </w:rPr>
        <w:t>, в составе которого необходимо раскрыть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детальное описание мероприятий (план мероприятия, детальный график оказания услуг/выполнения работ с датами, приоритет или последовательность выполнения действий);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предполагаемое к использованию специальное оснащение </w:t>
      </w:r>
      <w:r w:rsidRPr="006F3214">
        <w:rPr>
          <w:lang w:eastAsia="en-US"/>
        </w:rPr>
        <w:t>(какие ресурсы необходимо задействовать, тип ресурса, дата его привлечения, ответственный за привлечение ресурсов);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описание задач, решаемых при </w:t>
      </w:r>
      <w:r w:rsidR="00110D1C" w:rsidRPr="006F3214">
        <w:rPr>
          <w:lang w:eastAsia="en-US"/>
        </w:rPr>
        <w:t>выполнении работ (</w:t>
      </w:r>
      <w:r w:rsidRPr="006F3214">
        <w:rPr>
          <w:lang w:eastAsia="en-US"/>
        </w:rPr>
        <w:t>оказании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2) </w:t>
      </w:r>
      <w:r w:rsidR="00C827B3" w:rsidRPr="006F3214">
        <w:rPr>
          <w:b/>
          <w:lang w:eastAsia="en-US"/>
        </w:rPr>
        <w:t xml:space="preserve">по организации </w:t>
      </w:r>
      <w:r w:rsidRPr="006F3214">
        <w:rPr>
          <w:b/>
          <w:lang w:eastAsia="en-US"/>
        </w:rPr>
        <w:t>выполнения работ (оказания услуг), в составе которого необходимо описать: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организационн</w:t>
      </w:r>
      <w:r w:rsidR="00110D1C" w:rsidRPr="006F3214">
        <w:rPr>
          <w:lang w:eastAsia="en-US"/>
        </w:rPr>
        <w:t xml:space="preserve">ую схему </w:t>
      </w:r>
      <w:r w:rsidRPr="006F3214">
        <w:rPr>
          <w:lang w:eastAsia="en-US"/>
        </w:rPr>
        <w:t>(</w:t>
      </w:r>
      <w:r w:rsidR="00110D1C" w:rsidRPr="006F3214">
        <w:rPr>
          <w:lang w:eastAsia="en-US"/>
        </w:rPr>
        <w:t>структуру</w:t>
      </w:r>
      <w:r w:rsidRPr="006F3214">
        <w:rPr>
          <w:lang w:eastAsia="en-US"/>
        </w:rPr>
        <w:t>) управления</w:t>
      </w:r>
      <w:r w:rsidR="00110D1C" w:rsidRPr="006F3214">
        <w:rPr>
          <w:lang w:eastAsia="en-US"/>
        </w:rPr>
        <w:t xml:space="preserve"> выполнением работ (</w:t>
      </w:r>
      <w:r w:rsidRPr="006F3214">
        <w:rPr>
          <w:lang w:eastAsia="en-US"/>
        </w:rPr>
        <w:t>оказанием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используемые </w:t>
      </w:r>
      <w:r w:rsidRPr="006F3214">
        <w:rPr>
          <w:lang w:eastAsia="en-US"/>
        </w:rPr>
        <w:t>стандарт</w:t>
      </w:r>
      <w:r w:rsidR="00110D1C" w:rsidRPr="006F3214">
        <w:rPr>
          <w:lang w:eastAsia="en-US"/>
        </w:rPr>
        <w:t>ы</w:t>
      </w:r>
      <w:r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качества при выполнении работ (оказании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применяемые </w:t>
      </w:r>
      <w:r w:rsidRPr="006F3214">
        <w:rPr>
          <w:lang w:eastAsia="en-US"/>
        </w:rPr>
        <w:t>подход</w:t>
      </w:r>
      <w:r w:rsidR="00110D1C" w:rsidRPr="006F3214">
        <w:rPr>
          <w:lang w:eastAsia="en-US"/>
        </w:rPr>
        <w:t xml:space="preserve">ы </w:t>
      </w:r>
      <w:r w:rsidRPr="006F3214">
        <w:rPr>
          <w:lang w:eastAsia="en-US"/>
        </w:rPr>
        <w:t xml:space="preserve">к организации материально-технического и </w:t>
      </w:r>
      <w:r w:rsidR="007A6755" w:rsidRPr="006F3214">
        <w:rPr>
          <w:lang w:eastAsia="en-US"/>
        </w:rPr>
        <w:t>информацион</w:t>
      </w:r>
      <w:r w:rsidRPr="006F3214">
        <w:rPr>
          <w:lang w:eastAsia="en-US"/>
        </w:rPr>
        <w:t>но-технического обеспечения;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управления </w:t>
      </w:r>
      <w:r w:rsidR="00110D1C" w:rsidRPr="006F3214">
        <w:rPr>
          <w:lang w:eastAsia="en-US"/>
        </w:rPr>
        <w:t xml:space="preserve">выполняемыми работами (оказываемыми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ами)</w:t>
      </w:r>
      <w:r w:rsidRPr="006F3214">
        <w:rPr>
          <w:lang w:eastAsia="en-US"/>
        </w:rPr>
        <w:t xml:space="preserve"> с указанием средств связи, средств автоматизированной обработки информации;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взаимодействия с субподрядчиками.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3) </w:t>
      </w:r>
      <w:r w:rsidR="00C827B3" w:rsidRPr="006F3214">
        <w:rPr>
          <w:b/>
          <w:lang w:eastAsia="en-US"/>
        </w:rPr>
        <w:t>по управлению рисками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планов по </w:t>
      </w:r>
      <w:r w:rsidRPr="006F3214">
        <w:rPr>
          <w:lang w:eastAsia="en-US"/>
        </w:rPr>
        <w:t>управления рисками;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качественного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количественного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систему эффективного контроля </w:t>
      </w:r>
      <w:r w:rsidRPr="006F3214">
        <w:rPr>
          <w:lang w:eastAsia="en-US"/>
        </w:rPr>
        <w:t>реализации принятых рисковых решений.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4) </w:t>
      </w:r>
      <w:r w:rsidR="00C827B3" w:rsidRPr="006F3214">
        <w:rPr>
          <w:b/>
          <w:lang w:eastAsia="en-US"/>
        </w:rPr>
        <w:t>по управлению системой качества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915322"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предложений </w:t>
      </w:r>
      <w:r w:rsidRPr="006F3214">
        <w:rPr>
          <w:lang w:eastAsia="en-US"/>
        </w:rPr>
        <w:t xml:space="preserve">по контролю качества (способы) при </w:t>
      </w:r>
      <w:r w:rsidR="00110D1C" w:rsidRPr="006F3214">
        <w:rPr>
          <w:lang w:eastAsia="en-US"/>
        </w:rPr>
        <w:t>выполнении работ (оказании услуг)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 </w:t>
      </w:r>
      <w:r w:rsidR="00110D1C" w:rsidRPr="006F3214">
        <w:rPr>
          <w:lang w:eastAsia="en-US"/>
        </w:rPr>
        <w:t xml:space="preserve">имеющейся структуры </w:t>
      </w:r>
      <w:r w:rsidRPr="006F3214">
        <w:rPr>
          <w:lang w:eastAsia="en-US"/>
        </w:rPr>
        <w:t>службы контроля качества.</w:t>
      </w:r>
    </w:p>
    <w:p w:rsidR="00C827B3" w:rsidRPr="006F3214" w:rsidRDefault="00C827B3" w:rsidP="006F3214"/>
    <w:p w:rsidR="00110D1C" w:rsidRPr="006F3214" w:rsidRDefault="00110D1C" w:rsidP="0054463B">
      <w:pPr>
        <w:jc w:val="both"/>
      </w:pPr>
      <w:r w:rsidRPr="006F3214">
        <w:t>К сведениям, указанным в Техническом предложении  прикладываются подтверждающие документы, соответствующие предложенным условиями и порядком выполнения работ (оказания услуг).</w:t>
      </w:r>
    </w:p>
    <w:p w:rsidR="00C9301D" w:rsidRPr="006F3214" w:rsidRDefault="00C9301D" w:rsidP="0054463B">
      <w:pPr>
        <w:jc w:val="both"/>
      </w:pPr>
    </w:p>
    <w:p w:rsidR="00C827B3" w:rsidRPr="0054463B" w:rsidRDefault="00C9301D" w:rsidP="0054463B">
      <w:pPr>
        <w:jc w:val="both"/>
        <w:rPr>
          <w:b/>
        </w:rPr>
      </w:pPr>
      <w:r w:rsidRPr="0054463B">
        <w:rPr>
          <w:b/>
        </w:rPr>
        <w:t>С</w:t>
      </w:r>
      <w:r w:rsidR="00234A8B" w:rsidRPr="0054463B">
        <w:rPr>
          <w:b/>
        </w:rPr>
        <w:t>ведения</w:t>
      </w:r>
      <w:r w:rsidRPr="0054463B">
        <w:rPr>
          <w:b/>
        </w:rPr>
        <w:t xml:space="preserve">, содержащие перечисленные выше предложения </w:t>
      </w:r>
      <w:r w:rsidR="00234A8B" w:rsidRPr="0054463B">
        <w:rPr>
          <w:b/>
        </w:rPr>
        <w:t xml:space="preserve">должны быть </w:t>
      </w:r>
      <w:r w:rsidR="00F2612D" w:rsidRPr="0054463B">
        <w:rPr>
          <w:b/>
        </w:rPr>
        <w:t>структурированы</w:t>
      </w:r>
      <w:r w:rsidR="00234A8B" w:rsidRPr="0054463B">
        <w:rPr>
          <w:b/>
        </w:rPr>
        <w:t xml:space="preserve"> таким образом, чтобы было понятно, в каких именно разделах </w:t>
      </w:r>
      <w:r w:rsidR="00110D1C" w:rsidRPr="0054463B">
        <w:rPr>
          <w:b/>
        </w:rPr>
        <w:t xml:space="preserve">Технического предложения </w:t>
      </w:r>
      <w:r w:rsidR="00234A8B" w:rsidRPr="0054463B">
        <w:rPr>
          <w:b/>
        </w:rPr>
        <w:t xml:space="preserve">они приведены (описаны). </w:t>
      </w:r>
    </w:p>
    <w:p w:rsidR="005F0ACA" w:rsidRDefault="005F0ACA" w:rsidP="005F0ACA">
      <w:pPr>
        <w:rPr>
          <w:b/>
          <w:i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54463B" w:rsidRDefault="0054463B" w:rsidP="005F0ACA">
      <w:pPr>
        <w:rPr>
          <w:b/>
          <w:i/>
        </w:rPr>
      </w:pPr>
    </w:p>
    <w:p w:rsidR="0054463B" w:rsidRPr="005F0ACA" w:rsidRDefault="0054463B" w:rsidP="005F0ACA">
      <w:pPr>
        <w:rPr>
          <w:b/>
          <w:i/>
        </w:rPr>
      </w:pPr>
    </w:p>
    <w:p w:rsidR="005F0ACA" w:rsidRPr="005F0ACA" w:rsidRDefault="005F0ACA" w:rsidP="005F0ACA">
      <w:pPr>
        <w:jc w:val="center"/>
        <w:outlineLvl w:val="0"/>
        <w:rPr>
          <w:b/>
        </w:rPr>
      </w:pPr>
      <w:bookmarkStart w:id="299" w:name="_Toc419891274"/>
      <w:r w:rsidRPr="005F0ACA">
        <w:rPr>
          <w:b/>
        </w:rPr>
        <w:t xml:space="preserve">График </w:t>
      </w:r>
      <w:r w:rsidR="0054463B">
        <w:rPr>
          <w:b/>
        </w:rPr>
        <w:t>выполнения работ (</w:t>
      </w:r>
      <w:r w:rsidRPr="005F0ACA">
        <w:rPr>
          <w:b/>
        </w:rPr>
        <w:t>оказания услуг</w:t>
      </w:r>
      <w:r w:rsidR="0054463B">
        <w:rPr>
          <w:b/>
        </w:rPr>
        <w:t>)</w:t>
      </w:r>
      <w:r w:rsidRPr="005F0ACA">
        <w:rPr>
          <w:b/>
        </w:rPr>
        <w:t xml:space="preserve"> (Форма 1.2.2)</w:t>
      </w:r>
      <w:bookmarkEnd w:id="299"/>
    </w:p>
    <w:p w:rsidR="005F0ACA" w:rsidRPr="005F0ACA" w:rsidRDefault="005F0ACA" w:rsidP="005F0ACA">
      <w:pPr>
        <w:ind w:right="196"/>
      </w:pPr>
    </w:p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866"/>
        <w:gridCol w:w="5461"/>
        <w:gridCol w:w="2977"/>
      </w:tblGrid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Наименование работ/услуг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Сроки выполнения работ/оказания услуг</w:t>
            </w:r>
          </w:p>
        </w:tc>
      </w:tr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3</w:t>
            </w:r>
          </w:p>
        </w:tc>
      </w:tr>
      <w:tr w:rsidR="005F0ACA" w:rsidRPr="005F0ACA" w:rsidTr="0026362D">
        <w:trPr>
          <w:trHeight w:val="1061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5F0ACA" w:rsidRPr="005F0ACA" w:rsidRDefault="005F0ACA" w:rsidP="005F0ACA">
      <w:pPr>
        <w:jc w:val="center"/>
        <w:rPr>
          <w:b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</w:t>
      </w:r>
      <w:r w:rsidRPr="005F0ACA">
        <w:rPr>
          <w:lang w:eastAsia="en-US"/>
        </w:rPr>
        <w:tab/>
        <w:t xml:space="preserve"> </w:t>
      </w:r>
      <w:r w:rsidRPr="005F0ACA">
        <w:rPr>
          <w:lang w:eastAsia="en-US"/>
        </w:rPr>
        <w:tab/>
        <w:t>/_______________(ФИО)</w:t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м.п.</w:t>
      </w:r>
      <w:r w:rsidRPr="005F0ACA">
        <w:rPr>
          <w:lang w:eastAsia="en-US"/>
        </w:rPr>
        <w:tab/>
        <w:t>Дата</w:t>
      </w:r>
      <w:r w:rsidRPr="005F0ACA">
        <w:rPr>
          <w:lang w:eastAsia="en-US"/>
        </w:rPr>
        <w:tab/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</w:r>
    </w:p>
    <w:p w:rsidR="005F0ACA" w:rsidRPr="005F0ACA" w:rsidRDefault="005F0ACA" w:rsidP="005F0ACA">
      <w:pPr>
        <w:jc w:val="center"/>
        <w:rPr>
          <w:b/>
          <w:sz w:val="24"/>
          <w:szCs w:val="24"/>
        </w:rPr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/>
    <w:p w:rsidR="005F0ACA" w:rsidRPr="005F0ACA" w:rsidRDefault="005F0ACA" w:rsidP="005F0ACA"/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  <w:r w:rsidRPr="005F0ACA">
        <w:rPr>
          <w:rFonts w:ascii="Calibri" w:eastAsia="Calibri" w:hAnsi="Calibri"/>
          <w:lang w:eastAsia="en-US"/>
        </w:rPr>
        <w:tab/>
      </w:r>
      <w:r w:rsidRPr="005F0ACA">
        <w:rPr>
          <w:rFonts w:eastAsia="Calibri"/>
          <w:b/>
          <w:lang w:eastAsia="en-US"/>
        </w:rPr>
        <w:t>Сведения о деловой репутации Участника (Форма 1.2.3)</w:t>
      </w:r>
    </w:p>
    <w:p w:rsidR="005F0ACA" w:rsidRP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Наименование контрагента</w:t>
            </w:r>
            <w:r w:rsidRPr="005F0ACA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Место разбира-тельства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 xml:space="preserve">Статус участника </w:t>
            </w:r>
          </w:p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Наименова-ние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Оспаривае-мая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Решение в ПОЛЬЗУ или ПРОТИВ Участника</w:t>
            </w: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</w:tbl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tabs>
          <w:tab w:val="left" w:pos="6589"/>
        </w:tabs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r w:rsidRPr="005F0ACA">
        <w:rPr>
          <w:lang w:eastAsia="en-US"/>
        </w:rPr>
        <w:tab/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 (Уполномоченное лицо) ________________ / ________________ (ФИО)</w:t>
      </w:r>
    </w:p>
    <w:p w:rsidR="005F0ACA" w:rsidRPr="005F0ACA" w:rsidRDefault="005F0ACA" w:rsidP="005F0A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F0ACA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5F0ACA" w:rsidRPr="005F0ACA" w:rsidRDefault="005F0ACA" w:rsidP="005F0ACA">
      <w:pPr>
        <w:tabs>
          <w:tab w:val="left" w:pos="2200"/>
        </w:tabs>
        <w:rPr>
          <w:lang w:eastAsia="en-US"/>
        </w:rPr>
      </w:pPr>
    </w:p>
    <w:p w:rsidR="005F0ACA" w:rsidRPr="006F3214" w:rsidRDefault="005F0ACA" w:rsidP="006F3214">
      <w:pPr>
        <w:rPr>
          <w:b/>
          <w:i/>
        </w:rPr>
        <w:sectPr w:rsidR="005F0ACA" w:rsidRPr="006F3214" w:rsidSect="00C827B3">
          <w:footerReference w:type="default" r:id="rId21"/>
          <w:footnotePr>
            <w:numRestart w:val="eachPage"/>
          </w:footnotePr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0A59FB" w:rsidRPr="006F3214" w:rsidRDefault="000A59FB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00" w:name="_Toc324500011"/>
      <w:bookmarkStart w:id="301" w:name="_Toc324500171"/>
      <w:bookmarkStart w:id="302" w:name="_Toc324500012"/>
      <w:bookmarkStart w:id="303" w:name="_Toc324500172"/>
      <w:bookmarkStart w:id="304" w:name="_Toc324500013"/>
      <w:bookmarkStart w:id="305" w:name="_Toc324500173"/>
      <w:bookmarkStart w:id="306" w:name="_Toc324500014"/>
      <w:bookmarkStart w:id="307" w:name="_Toc324500174"/>
      <w:bookmarkStart w:id="308" w:name="_Toc324500015"/>
      <w:bookmarkStart w:id="309" w:name="_Toc324500175"/>
      <w:bookmarkStart w:id="310" w:name="_Toc324500016"/>
      <w:bookmarkStart w:id="311" w:name="_Toc324500176"/>
      <w:bookmarkStart w:id="312" w:name="_Toc324500017"/>
      <w:bookmarkStart w:id="313" w:name="_Toc324500177"/>
      <w:bookmarkStart w:id="314" w:name="_Toc530666087"/>
      <w:bookmarkStart w:id="315" w:name="_Toc529954369"/>
      <w:bookmarkStart w:id="316" w:name="_Toc536632709"/>
      <w:bookmarkEnd w:id="289"/>
      <w:bookmarkEnd w:id="290"/>
      <w:bookmarkEnd w:id="295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F3214">
        <w:rPr>
          <w:b/>
          <w:sz w:val="20"/>
          <w:szCs w:val="20"/>
        </w:rPr>
        <w:lastRenderedPageBreak/>
        <w:t xml:space="preserve">Анкета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>ика (Форма 2)</w:t>
      </w:r>
      <w:r w:rsidRPr="006F3214">
        <w:rPr>
          <w:b/>
          <w:sz w:val="20"/>
          <w:szCs w:val="20"/>
          <w:vertAlign w:val="superscript"/>
        </w:rPr>
        <w:footnoteReference w:id="6"/>
      </w:r>
      <w:bookmarkEnd w:id="314"/>
      <w:bookmarkEnd w:id="315"/>
      <w:bookmarkEnd w:id="316"/>
    </w:p>
    <w:p w:rsidR="00C827B3" w:rsidRPr="006F3214" w:rsidRDefault="00C827B3" w:rsidP="006F3214">
      <w:pPr>
        <w:pStyle w:val="ac"/>
        <w:rPr>
          <w:sz w:val="20"/>
        </w:rPr>
      </w:pPr>
      <w:r w:rsidRPr="006F3214">
        <w:rPr>
          <w:sz w:val="20"/>
        </w:rPr>
        <w:t>Приложение 1 к письму о подаче Заявки на участие в маркетингов</w:t>
      </w:r>
      <w:r w:rsidR="00A90DD7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A90DD7">
        <w:rPr>
          <w:sz w:val="20"/>
        </w:rPr>
        <w:t>и</w:t>
      </w:r>
    </w:p>
    <w:p w:rsidR="000A59FB" w:rsidRDefault="00A90DD7" w:rsidP="006F3214">
      <w:pPr>
        <w:pStyle w:val="ac"/>
        <w:rPr>
          <w:sz w:val="20"/>
        </w:rPr>
      </w:pPr>
      <w:r>
        <w:rPr>
          <w:sz w:val="20"/>
        </w:rPr>
        <w:t>№ __________</w:t>
      </w:r>
      <w:r w:rsidR="00C827B3" w:rsidRPr="006F3214">
        <w:rPr>
          <w:sz w:val="20"/>
        </w:rPr>
        <w:t>от «_____» __________ года</w:t>
      </w:r>
    </w:p>
    <w:p w:rsidR="00A90DD7" w:rsidRPr="006F3214" w:rsidRDefault="00A90DD7" w:rsidP="006F3214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№ 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  <w:r w:rsidRPr="006F3214">
              <w:rPr>
                <w:b/>
                <w:sz w:val="16"/>
                <w:szCs w:val="16"/>
              </w:rPr>
              <w:t>/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6F3214">
              <w:rPr>
                <w:b/>
                <w:sz w:val="16"/>
                <w:szCs w:val="16"/>
              </w:rPr>
              <w:t>Участн</w:t>
            </w:r>
            <w:r w:rsidRPr="006F3214">
              <w:rPr>
                <w:b/>
                <w:sz w:val="16"/>
                <w:szCs w:val="16"/>
              </w:rPr>
              <w:t>ике</w:t>
            </w: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Телефоны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Факс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 xml:space="preserve">ика, </w:t>
            </w:r>
            <w:r w:rsidRPr="006F3214">
              <w:rPr>
                <w:sz w:val="16"/>
                <w:szCs w:val="16"/>
                <w:lang w:val="en-US"/>
              </w:rPr>
              <w:t>web</w:t>
            </w:r>
            <w:r w:rsidRPr="006F3214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ИНН/КПП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6F3214">
              <w:rPr>
                <w:sz w:val="16"/>
                <w:szCs w:val="16"/>
              </w:rPr>
              <w:t xml:space="preserve">полное </w:t>
            </w:r>
            <w:r w:rsidRPr="006F3214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0A59FB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  <w:lang w:val="en-US"/>
              </w:rPr>
              <w:t>16</w:t>
            </w:r>
            <w:r w:rsidRPr="006F3214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</w:tbl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6F3214" w:rsidRDefault="00D34A9A" w:rsidP="006F3214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6F3214" w:rsidSect="00315BFA">
          <w:headerReference w:type="default" r:id="rId22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3663271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6F321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6F3214">
        <w:rPr>
          <w:b/>
          <w:szCs w:val="16"/>
          <w:lang w:val="x-none" w:eastAsia="x-none"/>
        </w:rPr>
        <w:t>2</w:t>
      </w:r>
      <w:r w:rsidRPr="006F3214">
        <w:rPr>
          <w:b/>
          <w:lang w:val="x-none" w:eastAsia="x-none"/>
        </w:rPr>
        <w:t>.1)</w:t>
      </w:r>
      <w:r w:rsidRPr="006F3214">
        <w:rPr>
          <w:b/>
          <w:vertAlign w:val="superscript"/>
          <w:lang w:val="x-none" w:eastAsia="x-none"/>
        </w:rPr>
        <w:footnoteReference w:id="7"/>
      </w:r>
      <w:bookmarkEnd w:id="317"/>
      <w:bookmarkEnd w:id="318"/>
      <w:bookmarkEnd w:id="319"/>
      <w:bookmarkEnd w:id="320"/>
      <w:bookmarkEnd w:id="321"/>
    </w:p>
    <w:p w:rsidR="000A59FB" w:rsidRPr="006F3214" w:rsidRDefault="000A59FB" w:rsidP="006F3214">
      <w:pPr>
        <w:jc w:val="center"/>
      </w:pPr>
    </w:p>
    <w:p w:rsidR="000A59FB" w:rsidRPr="006F3214" w:rsidRDefault="000A59FB" w:rsidP="006F3214">
      <w:pPr>
        <w:jc w:val="center"/>
      </w:pPr>
      <w:r w:rsidRPr="006F3214">
        <w:t>_______________________________________________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  <w:r w:rsidRPr="006F3214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6F3214" w:rsidRPr="006F3214" w:rsidTr="000A59FB">
        <w:tc>
          <w:tcPr>
            <w:tcW w:w="1983" w:type="pct"/>
            <w:gridSpan w:val="6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3214" w:rsidRPr="006F3214" w:rsidTr="000A59FB"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Руководитель/</w:t>
            </w:r>
          </w:p>
          <w:p w:rsidR="000A59FB" w:rsidRPr="006F3214" w:rsidRDefault="00EB16FD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Участн</w:t>
            </w:r>
            <w:r w:rsidR="000A59FB" w:rsidRPr="006F3214">
              <w:rPr>
                <w:sz w:val="16"/>
                <w:szCs w:val="16"/>
              </w:rPr>
              <w:t>ик/акционер/</w:t>
            </w:r>
          </w:p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0A59FB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bookmarkEnd w:id="322"/>
      <w:bookmarkEnd w:id="323"/>
      <w:bookmarkEnd w:id="324"/>
    </w:tbl>
    <w:p w:rsidR="00D34A9A" w:rsidRPr="006F3214" w:rsidRDefault="00D34A9A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6F3214" w:rsidSect="00456CF4">
          <w:headerReference w:type="default" r:id="rId23"/>
          <w:headerReference w:type="first" r:id="rId2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36632711"/>
      <w:bookmarkStart w:id="333" w:name="_Ref336445334"/>
      <w:r w:rsidRPr="006F3214">
        <w:rPr>
          <w:b/>
          <w:lang w:val="x-none" w:eastAsia="x-none"/>
        </w:rPr>
        <w:lastRenderedPageBreak/>
        <w:t xml:space="preserve">Согласие на обработку и передачу своих персональных данных </w:t>
      </w:r>
      <w:r w:rsidR="00A90DD7" w:rsidRPr="00A90DD7">
        <w:rPr>
          <w:b/>
          <w:lang w:val="x-none" w:eastAsia="x-none"/>
        </w:rPr>
        <w:t>ПАО «Газпром»</w:t>
      </w:r>
      <w:r w:rsidR="00A90DD7" w:rsidRPr="00A90DD7">
        <w:rPr>
          <w:b/>
          <w:lang w:eastAsia="x-none"/>
        </w:rPr>
        <w:t xml:space="preserve"> и в ООО «Газпром добыча Ноябрьск» </w:t>
      </w:r>
      <w:r w:rsidR="00A90DD7" w:rsidRPr="00A90DD7">
        <w:rPr>
          <w:b/>
          <w:lang w:val="x-none" w:eastAsia="x-none"/>
        </w:rPr>
        <w:t xml:space="preserve"> </w:t>
      </w:r>
      <w:r w:rsidRPr="006F3214">
        <w:rPr>
          <w:b/>
          <w:lang w:val="x-none" w:eastAsia="x-none"/>
        </w:rPr>
        <w:t>для последующей передачи в Минэнерго России, Росфинмониторинг и ФНС России, Экспертам</w:t>
      </w:r>
      <w:r w:rsidRPr="006F3214">
        <w:rPr>
          <w:b/>
          <w:szCs w:val="16"/>
          <w:lang w:val="x-none" w:eastAsia="x-none"/>
        </w:rPr>
        <w:t xml:space="preserve">, Заказчику и Организатору </w:t>
      </w:r>
      <w:r w:rsidRPr="006F3214">
        <w:rPr>
          <w:b/>
          <w:lang w:val="x-none" w:eastAsia="x-none"/>
        </w:rPr>
        <w:t>(Форма 2.2</w:t>
      </w:r>
      <w:bookmarkEnd w:id="328"/>
      <w:r w:rsidRPr="006F3214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p w:rsidR="000A59FB" w:rsidRPr="006F3214" w:rsidRDefault="000A59FB" w:rsidP="006F3214">
      <w:pPr>
        <w:rPr>
          <w:b/>
          <w:i/>
        </w:rPr>
      </w:pPr>
    </w:p>
    <w:p w:rsidR="00466EC8" w:rsidRPr="006F3214" w:rsidRDefault="00466EC8" w:rsidP="006F3214">
      <w:pPr>
        <w:jc w:val="right"/>
        <w:rPr>
          <w:b/>
          <w:i/>
        </w:rPr>
      </w:pPr>
      <w:r w:rsidRPr="006F3214">
        <w:rPr>
          <w:b/>
          <w:i/>
        </w:rPr>
        <w:t xml:space="preserve">«Наименование </w:t>
      </w:r>
      <w:r w:rsidR="00EB16FD" w:rsidRPr="006F3214">
        <w:rPr>
          <w:b/>
          <w:i/>
        </w:rPr>
        <w:t>Участн</w:t>
      </w:r>
      <w:r w:rsidRPr="006F3214">
        <w:rPr>
          <w:b/>
          <w:i/>
        </w:rPr>
        <w:t>ика маркетингов</w:t>
      </w:r>
      <w:r w:rsidR="00A90DD7">
        <w:rPr>
          <w:b/>
          <w:i/>
        </w:rPr>
        <w:t>ого</w:t>
      </w:r>
      <w:r w:rsidRPr="006F3214">
        <w:rPr>
          <w:b/>
          <w:i/>
        </w:rPr>
        <w:t xml:space="preserve"> исследовани</w:t>
      </w:r>
      <w:r w:rsidR="00A90DD7">
        <w:rPr>
          <w:b/>
          <w:i/>
        </w:rPr>
        <w:t>я</w:t>
      </w:r>
      <w:r w:rsidRPr="006F3214">
        <w:rPr>
          <w:b/>
          <w:i/>
        </w:rPr>
        <w:t>»</w:t>
      </w:r>
    </w:p>
    <w:p w:rsidR="00466EC8" w:rsidRPr="006F3214" w:rsidRDefault="00466EC8" w:rsidP="006F3214">
      <w:pPr>
        <w:rPr>
          <w:b/>
          <w:i/>
        </w:rPr>
      </w:pPr>
    </w:p>
    <w:p w:rsidR="00466EC8" w:rsidRPr="006F3214" w:rsidRDefault="00466EC8" w:rsidP="006F3214">
      <w:pPr>
        <w:rPr>
          <w:b/>
          <w:i/>
        </w:rPr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Я 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проживающий по адресу: 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паспорт серии___________№____________, выдан_______________________________________________________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___________________________________________________________________________________________________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F3214">
        <w:rPr>
          <w:i/>
          <w:sz w:val="16"/>
          <w:szCs w:val="16"/>
        </w:rPr>
        <w:t>(орган, выдавший паспорт / дата выдачи)</w:t>
      </w:r>
    </w:p>
    <w:p w:rsidR="00A90DD7" w:rsidRDefault="00A90DD7" w:rsidP="00A90DD7">
      <w:pPr>
        <w:autoSpaceDE w:val="0"/>
        <w:autoSpaceDN w:val="0"/>
        <w:adjustRightInd w:val="0"/>
      </w:pPr>
      <w:r>
        <w:t>в соответствии с Федеральным законом «О персональных данных» своей волей и в своем интересе выражаю ПАО «Газпром», зарегистрированному по адресу: 117997 г.Москва, ул. Наметкина 16, и ООО «Газпром добыча Ноябрьск», зарегистрированному по адресу: 629806, ЯНАО, г. Ноябрьск, ул. Республики, д. 20, согласие на обработку и передачу своих персональных данных в ПАО «Газпром» и ООО «Газпром добыча Ноябрьск» для последующей передачи в Минэнерго России, Росфинмониторинг и ФНС России моих персональных данных.</w:t>
      </w:r>
    </w:p>
    <w:p w:rsidR="000A59FB" w:rsidRPr="006F3214" w:rsidRDefault="00A90DD7" w:rsidP="00A90DD7">
      <w:pPr>
        <w:autoSpaceDE w:val="0"/>
        <w:autoSpaceDN w:val="0"/>
        <w:adjustRightInd w:val="0"/>
      </w:pPr>
      <w:r>
        <w:t>Согласие вступает в силу со дня передачи мною в ПАО «Газпром» и ООО «Газпром добыча Ноябрьск» моих персональных данных и действует до окончания срока действия Заявки на участие в маркетинговом исследовании.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6F3214">
        <w:t>«___»__________20__г.</w:t>
      </w:r>
      <w:r w:rsidRPr="006F3214">
        <w:tab/>
        <w:t>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rPr>
          <w:i/>
          <w:sz w:val="16"/>
          <w:szCs w:val="16"/>
        </w:rPr>
      </w:pPr>
      <w:r w:rsidRPr="006F3214">
        <w:rPr>
          <w:i/>
        </w:rPr>
        <w:t xml:space="preserve">                                                                                                                                           </w:t>
      </w:r>
      <w:r w:rsidRPr="006F3214">
        <w:rPr>
          <w:i/>
          <w:sz w:val="16"/>
          <w:szCs w:val="16"/>
        </w:rPr>
        <w:t>(</w:t>
      </w:r>
      <w:r w:rsidR="00466EC8" w:rsidRPr="006F3214">
        <w:rPr>
          <w:i/>
          <w:sz w:val="16"/>
          <w:szCs w:val="16"/>
        </w:rPr>
        <w:t xml:space="preserve">дата, </w:t>
      </w:r>
      <w:r w:rsidRPr="006F3214">
        <w:rPr>
          <w:i/>
          <w:sz w:val="16"/>
          <w:szCs w:val="16"/>
        </w:rPr>
        <w:t>подпись, расшифровка подписи)</w:t>
      </w:r>
    </w:p>
    <w:bookmarkEnd w:id="333"/>
    <w:p w:rsidR="007011D1" w:rsidRPr="006F3214" w:rsidRDefault="007011D1" w:rsidP="006F3214">
      <w:pPr>
        <w:tabs>
          <w:tab w:val="left" w:pos="3544"/>
        </w:tabs>
        <w:rPr>
          <w:sz w:val="24"/>
        </w:rPr>
      </w:pPr>
    </w:p>
    <w:p w:rsidR="007011D1" w:rsidRPr="006F3214" w:rsidRDefault="007011D1" w:rsidP="006F3214">
      <w:pPr>
        <w:tabs>
          <w:tab w:val="left" w:pos="3544"/>
        </w:tabs>
        <w:rPr>
          <w:sz w:val="24"/>
        </w:rPr>
        <w:sectPr w:rsidR="007011D1" w:rsidRPr="006F3214" w:rsidSect="005751C0">
          <w:headerReference w:type="default" r:id="rId25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34" w:name="_Toc530666090"/>
      <w:bookmarkStart w:id="335" w:name="_Toc531337598"/>
      <w:bookmarkStart w:id="336" w:name="_Toc536632712"/>
      <w:bookmarkStart w:id="337" w:name="_Ref336445727"/>
      <w:bookmarkStart w:id="338" w:name="_Ref336445829"/>
      <w:bookmarkStart w:id="339" w:name="_Toc453152088"/>
      <w:bookmarkStart w:id="340" w:name="_Toc453166640"/>
      <w:bookmarkStart w:id="341" w:name="_Toc453074248"/>
      <w:bookmarkStart w:id="342" w:name="_Toc476580310"/>
      <w:bookmarkStart w:id="343" w:name="_Toc528759218"/>
      <w:bookmarkStart w:id="344" w:name="_Toc271441832"/>
      <w:bookmarkStart w:id="345" w:name="_Toc294543724"/>
      <w:bookmarkEnd w:id="325"/>
      <w:bookmarkEnd w:id="326"/>
      <w:bookmarkEnd w:id="327"/>
      <w:r w:rsidRPr="006F3214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34"/>
      <w:bookmarkEnd w:id="335"/>
      <w:bookmarkEnd w:id="336"/>
    </w:p>
    <w:p w:rsidR="00466EC8" w:rsidRPr="006F3214" w:rsidRDefault="00466EC8" w:rsidP="006F3214">
      <w:pPr>
        <w:jc w:val="both"/>
        <w:rPr>
          <w:i/>
          <w:iCs/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2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tabs>
          <w:tab w:val="center" w:pos="4677"/>
          <w:tab w:val="right" w:pos="9355"/>
        </w:tabs>
        <w:rPr>
          <w:i/>
          <w:iCs/>
        </w:rPr>
      </w:pPr>
      <w:r>
        <w:rPr>
          <w:i/>
        </w:rPr>
        <w:t>№ _________</w:t>
      </w:r>
      <w:r w:rsidR="00466EC8" w:rsidRPr="006F3214">
        <w:rPr>
          <w:i/>
          <w:iCs/>
        </w:rPr>
        <w:t>от «___» ________________ года</w:t>
      </w:r>
    </w:p>
    <w:p w:rsidR="00466EC8" w:rsidRPr="006F3214" w:rsidRDefault="00466EC8" w:rsidP="006F3214">
      <w:pPr>
        <w:tabs>
          <w:tab w:val="center" w:pos="4677"/>
          <w:tab w:val="right" w:pos="9355"/>
        </w:tabs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6" w:name="_Toc536632713"/>
      <w:r w:rsidRPr="006F3214">
        <w:rPr>
          <w:b/>
        </w:rPr>
        <w:t xml:space="preserve">Справка о выполнении </w:t>
      </w:r>
      <w:r w:rsidR="00EB16FD" w:rsidRPr="006F3214">
        <w:rPr>
          <w:b/>
        </w:rPr>
        <w:t>Участн</w:t>
      </w:r>
      <w:r w:rsidRPr="006F3214">
        <w:rPr>
          <w:b/>
        </w:rPr>
        <w:t>иком работ</w:t>
      </w:r>
      <w:r w:rsidR="00F0472C" w:rsidRPr="006F3214">
        <w:rPr>
          <w:b/>
        </w:rPr>
        <w:t xml:space="preserve"> (</w:t>
      </w:r>
      <w:r w:rsidRPr="006F3214">
        <w:rPr>
          <w:b/>
        </w:rPr>
        <w:t>оказании услуг</w:t>
      </w:r>
      <w:r w:rsidR="00F0472C" w:rsidRPr="006F3214">
        <w:rPr>
          <w:b/>
        </w:rPr>
        <w:t>)</w:t>
      </w:r>
      <w:r w:rsidRPr="006F3214">
        <w:rPr>
          <w:b/>
        </w:rPr>
        <w:t xml:space="preserve"> по предмету </w:t>
      </w:r>
      <w:r w:rsidR="001F14E9" w:rsidRPr="006F3214">
        <w:rPr>
          <w:b/>
        </w:rPr>
        <w:t>М</w:t>
      </w:r>
      <w:r w:rsidRPr="006F3214">
        <w:rPr>
          <w:b/>
        </w:rPr>
        <w:t>аркетингов</w:t>
      </w:r>
      <w:r w:rsidR="00A90DD7">
        <w:rPr>
          <w:b/>
        </w:rPr>
        <w:t>ого</w:t>
      </w:r>
      <w:r w:rsidRPr="006F3214">
        <w:rPr>
          <w:b/>
        </w:rPr>
        <w:t xml:space="preserve"> исследовани</w:t>
      </w:r>
      <w:r w:rsidR="00A90DD7">
        <w:rPr>
          <w:b/>
        </w:rPr>
        <w:t>я</w:t>
      </w:r>
      <w:r w:rsidRPr="006F3214">
        <w:rPr>
          <w:b/>
        </w:rPr>
        <w:t xml:space="preserve"> (Форма 3.1)</w:t>
      </w:r>
      <w:r w:rsidRPr="006F3214">
        <w:rPr>
          <w:b/>
          <w:vertAlign w:val="superscript"/>
        </w:rPr>
        <w:footnoteReference w:id="8"/>
      </w:r>
      <w:bookmarkEnd w:id="346"/>
    </w:p>
    <w:p w:rsidR="00466EC8" w:rsidRPr="006F3214" w:rsidRDefault="00466EC8" w:rsidP="006F3214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7B02EB" w:rsidRPr="00633640" w:rsidTr="00343229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val="en-US" w:eastAsia="en-US"/>
              </w:rPr>
            </w:pPr>
            <w:bookmarkStart w:id="347" w:name="h5353"/>
            <w:bookmarkEnd w:id="347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7B02EB" w:rsidRPr="00633640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7B02EB" w:rsidRPr="00B80CC4" w:rsidTr="00343229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</w:tr>
      <w:tr w:rsidR="007B02EB" w:rsidRPr="00B80CC4" w:rsidTr="00343229">
        <w:trPr>
          <w:trHeight w:val="369"/>
          <w:jc w:val="center"/>
        </w:trPr>
        <w:tc>
          <w:tcPr>
            <w:tcW w:w="795" w:type="dxa"/>
          </w:tcPr>
          <w:p w:rsidR="007B02EB" w:rsidRPr="00B80CC4" w:rsidRDefault="007B02EB" w:rsidP="00343229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7B02EB" w:rsidRPr="00B80CC4" w:rsidRDefault="007B02EB" w:rsidP="00343229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7B02EB" w:rsidRPr="00B80CC4" w:rsidRDefault="007B02EB" w:rsidP="00343229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7B02EB" w:rsidRPr="00B80CC4" w:rsidRDefault="007B02EB" w:rsidP="00343229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7B02EB" w:rsidRPr="00B80CC4" w:rsidTr="00343229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trHeight w:val="587"/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trHeight w:val="493"/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466EC8" w:rsidRPr="006F3214" w:rsidRDefault="00466EC8" w:rsidP="006F3214">
      <w:pPr>
        <w:jc w:val="both"/>
      </w:pPr>
    </w:p>
    <w:p w:rsidR="001F14E9" w:rsidRPr="006F3214" w:rsidRDefault="001F14E9" w:rsidP="006F3214">
      <w:pPr>
        <w:jc w:val="both"/>
      </w:pPr>
      <w:r w:rsidRPr="006F3214">
        <w:t>Приложения: на ____ л.</w:t>
      </w:r>
    </w:p>
    <w:p w:rsidR="001F14E9" w:rsidRPr="006F3214" w:rsidRDefault="001F14E9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м.п.                         Дата ____ / ___________ / ______</w:t>
      </w:r>
    </w:p>
    <w:p w:rsidR="001F14E9" w:rsidRPr="006F3214" w:rsidRDefault="001F14E9" w:rsidP="006F3214">
      <w:pPr>
        <w:jc w:val="both"/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1F14E9" w:rsidRPr="006F3214" w:rsidRDefault="004F23B7" w:rsidP="006F3214">
      <w:pPr>
        <w:jc w:val="both"/>
      </w:pPr>
      <w:r w:rsidRPr="006F3214">
        <w:rPr>
          <w:i/>
        </w:rPr>
        <w:t>Пояснения</w:t>
      </w:r>
      <w:r w:rsidR="001F14E9" w:rsidRPr="006F3214">
        <w:t xml:space="preserve">: </w:t>
      </w:r>
    </w:p>
    <w:p w:rsidR="001F14E9" w:rsidRPr="006F3214" w:rsidRDefault="001F14E9" w:rsidP="006F3214">
      <w:pPr>
        <w:jc w:val="both"/>
      </w:pPr>
      <w:r w:rsidRPr="006F3214">
        <w:t>В данную форму Участник включает только договоры, подобные предме</w:t>
      </w:r>
      <w:r w:rsidR="00D87A09">
        <w:t>ту закупки,  на сумму не менее 2</w:t>
      </w:r>
      <w:r w:rsidRPr="006F3214">
        <w:t>0% от начальной (максимальной) цены.</w:t>
      </w:r>
    </w:p>
    <w:p w:rsidR="001F14E9" w:rsidRPr="006F3214" w:rsidRDefault="001F14E9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6F3214">
        <w:rPr>
          <w:lang w:eastAsia="en-US"/>
        </w:rPr>
        <w:br w:type="page"/>
      </w:r>
      <w:bookmarkStart w:id="348" w:name="_Toc536632714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r w:rsidRPr="006F3214">
        <w:rPr>
          <w:b/>
        </w:rPr>
        <w:lastRenderedPageBreak/>
        <w:t>Справка об обязательствах в текущем году (Форма 3.2)</w:t>
      </w:r>
      <w:r w:rsidRPr="006F3214">
        <w:rPr>
          <w:b/>
          <w:i/>
          <w:vertAlign w:val="superscript"/>
        </w:rPr>
        <w:footnoteReference w:id="9"/>
      </w:r>
      <w:bookmarkEnd w:id="348"/>
    </w:p>
    <w:p w:rsidR="00466EC8" w:rsidRPr="006F3214" w:rsidRDefault="00466EC8" w:rsidP="006F3214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6F3214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6F3214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заказчика,</w:t>
            </w:r>
          </w:p>
          <w:p w:rsidR="00466EC8" w:rsidRPr="006F3214" w:rsidRDefault="00466EC8" w:rsidP="006F3214">
            <w:pPr>
              <w:pStyle w:val="aa"/>
              <w:jc w:val="center"/>
              <w:rPr>
                <w:sz w:val="20"/>
              </w:rPr>
            </w:pPr>
            <w:r w:rsidRPr="006F3214">
              <w:rPr>
                <w:sz w:val="20"/>
              </w:rPr>
              <w:t>адрес и контактный телефон/факс заказчика,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Сумма неисполненных обязательств в текущем году, руб. </w:t>
            </w:r>
            <w:moveToRangeStart w:id="349" w:author="Ларцев Александр Андреевич" w:date="2018-11-23T14:20:00Z" w:name="move530746158"/>
            <w:r w:rsidRPr="006F3214">
              <w:rPr>
                <w:b/>
              </w:rPr>
              <w:t>с НДС</w:t>
            </w:r>
            <w:moveToRangeEnd w:id="349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</w:pPr>
            <w:r w:rsidRPr="006F321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6F3214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Примечание</w:t>
            </w:r>
            <w:r w:rsidRPr="006F3214">
              <w:rPr>
                <w:vertAlign w:val="superscript"/>
              </w:rPr>
              <w:footnoteReference w:id="10"/>
            </w:r>
            <w:r w:rsidRPr="006F3214">
              <w:rPr>
                <w:b/>
              </w:rPr>
              <w:t>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Наличие прилагаемых отзывов от заказчиков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(есть/нет)</w:t>
            </w:r>
          </w:p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</w:tr>
      <w:tr w:rsidR="00466EC8" w:rsidRPr="006F3214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6F3214" w:rsidRDefault="00466EC8" w:rsidP="006F3214">
            <w:pPr>
              <w:jc w:val="right"/>
              <w:rPr>
                <w:b/>
              </w:rPr>
            </w:pPr>
            <w:r w:rsidRPr="006F3214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jc w:val="both"/>
      </w:pPr>
    </w:p>
    <w:p w:rsidR="00466EC8" w:rsidRPr="006F3214" w:rsidRDefault="005925C8" w:rsidP="006F3214">
      <w:pPr>
        <w:jc w:val="both"/>
      </w:pPr>
      <w:r w:rsidRPr="006F3214">
        <w:t>Приложения: на ____ л</w:t>
      </w:r>
    </w:p>
    <w:p w:rsidR="005925C8" w:rsidRPr="006F3214" w:rsidRDefault="005925C8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6F3214" w:rsidRDefault="00604342" w:rsidP="006F3214"/>
    <w:p w:rsidR="00604342" w:rsidRPr="006F3214" w:rsidRDefault="00604342" w:rsidP="006F3214">
      <w:pPr>
        <w:sectPr w:rsidR="00604342" w:rsidRPr="006F3214" w:rsidSect="00456CF4">
          <w:headerReference w:type="default" r:id="rId2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50" w:name="_Toc531337599"/>
      <w:bookmarkStart w:id="351" w:name="_Toc536632715"/>
      <w:bookmarkStart w:id="352" w:name="_Toc513728110"/>
      <w:bookmarkStart w:id="353" w:name="_Toc325376244"/>
      <w:r w:rsidRPr="006F3214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6F3214">
        <w:rPr>
          <w:rStyle w:val="a7"/>
          <w:b/>
          <w:sz w:val="20"/>
          <w:szCs w:val="20"/>
        </w:rPr>
        <w:footnoteReference w:id="11"/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  <w:szCs w:val="20"/>
          <w:lang w:val="ru-RU"/>
        </w:rPr>
        <w:t>4</w:t>
      </w:r>
      <w:r w:rsidRPr="006F3214">
        <w:rPr>
          <w:b/>
          <w:sz w:val="20"/>
          <w:szCs w:val="20"/>
        </w:rPr>
        <w:t>)</w:t>
      </w:r>
      <w:bookmarkEnd w:id="350"/>
      <w:bookmarkEnd w:id="351"/>
    </w:p>
    <w:p w:rsidR="00466EC8" w:rsidRPr="006F3214" w:rsidRDefault="00466EC8" w:rsidP="006F3214">
      <w:pPr>
        <w:jc w:val="both"/>
        <w:rPr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3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pStyle w:val="ac"/>
        <w:rPr>
          <w:i/>
          <w:iCs/>
          <w:sz w:val="20"/>
        </w:rPr>
      </w:pPr>
      <w:r>
        <w:rPr>
          <w:i/>
          <w:sz w:val="20"/>
        </w:rPr>
        <w:t>№ _________________</w:t>
      </w:r>
      <w:r w:rsidR="00466EC8" w:rsidRPr="006F3214">
        <w:rPr>
          <w:i/>
          <w:iCs/>
          <w:sz w:val="20"/>
        </w:rPr>
        <w:t>от «_____» __________ года</w:t>
      </w:r>
    </w:p>
    <w:p w:rsidR="00334A4F" w:rsidRPr="006F3214" w:rsidRDefault="00334A4F" w:rsidP="006F3214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3210"/>
        <w:gridCol w:w="2672"/>
        <w:gridCol w:w="2390"/>
        <w:gridCol w:w="2228"/>
        <w:gridCol w:w="2048"/>
        <w:gridCol w:w="2036"/>
      </w:tblGrid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Право собственности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D039FB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 xml:space="preserve">Назначение в отношении </w:t>
            </w:r>
            <w:r>
              <w:rPr>
                <w:b/>
                <w:sz w:val="22"/>
                <w:szCs w:val="22"/>
                <w:lang w:eastAsia="en-US"/>
              </w:rPr>
              <w:t xml:space="preserve">предмета </w:t>
            </w:r>
          </w:p>
          <w:p w:rsidR="00D039FB" w:rsidRPr="00D55B42" w:rsidRDefault="00D039FB" w:rsidP="00D039FB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Маркетингового исследования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Техническое состояние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7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 xml:space="preserve">Материально-техническая база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Здания, помещения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  <w:r w:rsidRPr="00D55B42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lang w:eastAsia="en-US"/>
              </w:rPr>
            </w:pPr>
            <w:r w:rsidRPr="00D55B42">
              <w:rPr>
                <w:bCs/>
                <w:lang w:eastAsia="en-US"/>
              </w:rPr>
              <w:t>Автотранспорт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.…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D039FB">
            <w:pPr>
              <w:ind w:left="-57" w:right="-57"/>
              <w:rPr>
                <w:lang w:eastAsia="en-US"/>
              </w:rPr>
            </w:pPr>
            <w:r w:rsidRPr="00514BF3">
              <w:rPr>
                <w:lang w:eastAsia="en-US"/>
              </w:rPr>
              <w:t>Другие материально-технические ресурсы, необходимые для выполнения работ/оказания услуг по</w:t>
            </w:r>
            <w:r>
              <w:rPr>
                <w:lang w:eastAsia="en-US"/>
              </w:rPr>
              <w:t xml:space="preserve"> предмету</w:t>
            </w:r>
            <w:r w:rsidRPr="00514BF3">
              <w:rPr>
                <w:lang w:eastAsia="en-US"/>
              </w:rPr>
              <w:t xml:space="preserve"> </w:t>
            </w:r>
            <w:r w:rsidR="00D039FB">
              <w:rPr>
                <w:lang w:eastAsia="en-US"/>
              </w:rPr>
              <w:t xml:space="preserve">маркетингового исследования </w:t>
            </w:r>
            <w:r w:rsidRPr="00514BF3">
              <w:rPr>
                <w:lang w:eastAsia="en-US"/>
              </w:rPr>
              <w:t>(перечислить)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4"/>
                <w:szCs w:val="22"/>
                <w:lang w:eastAsia="en-US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A4F" w:rsidRPr="006F3214" w:rsidRDefault="00334A4F" w:rsidP="006F3214"/>
    <w:p w:rsidR="00334A4F" w:rsidRPr="006F3214" w:rsidRDefault="00334A4F" w:rsidP="006F3214">
      <w:pPr>
        <w:rPr>
          <w:sz w:val="28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6F3214" w:rsidSect="00456CF4">
          <w:headerReference w:type="default" r:id="rId27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354" w:name="_Toc324503010"/>
      <w:bookmarkStart w:id="355" w:name="_Toc324503149"/>
      <w:bookmarkStart w:id="356" w:name="_Toc324503288"/>
      <w:bookmarkStart w:id="357" w:name="_Toc324503011"/>
      <w:bookmarkStart w:id="358" w:name="_Toc324503150"/>
      <w:bookmarkStart w:id="359" w:name="_Toc324503289"/>
      <w:bookmarkStart w:id="360" w:name="_Toc324503012"/>
      <w:bookmarkStart w:id="361" w:name="_Toc324503151"/>
      <w:bookmarkStart w:id="362" w:name="_Toc324503290"/>
      <w:bookmarkStart w:id="363" w:name="_Toc324503013"/>
      <w:bookmarkStart w:id="364" w:name="_Toc324503152"/>
      <w:bookmarkStart w:id="365" w:name="_Toc324503291"/>
      <w:bookmarkStart w:id="366" w:name="_Toc324503014"/>
      <w:bookmarkStart w:id="367" w:name="_Toc324503153"/>
      <w:bookmarkStart w:id="368" w:name="_Toc324503292"/>
      <w:bookmarkStart w:id="369" w:name="_Toc324503015"/>
      <w:bookmarkStart w:id="370" w:name="_Toc324503154"/>
      <w:bookmarkStart w:id="371" w:name="_Toc324503293"/>
      <w:bookmarkStart w:id="372" w:name="_Toc324503016"/>
      <w:bookmarkStart w:id="373" w:name="_Toc324503155"/>
      <w:bookmarkStart w:id="374" w:name="_Toc324503294"/>
      <w:bookmarkStart w:id="375" w:name="_Toc324503072"/>
      <w:bookmarkStart w:id="376" w:name="_Toc324503211"/>
      <w:bookmarkStart w:id="377" w:name="_Toc324503350"/>
      <w:bookmarkStart w:id="378" w:name="_Toc324503073"/>
      <w:bookmarkStart w:id="379" w:name="_Toc324503212"/>
      <w:bookmarkStart w:id="380" w:name="_Toc324503351"/>
      <w:bookmarkStart w:id="381" w:name="_Toc324503074"/>
      <w:bookmarkStart w:id="382" w:name="_Toc324503213"/>
      <w:bookmarkStart w:id="383" w:name="_Toc324503352"/>
      <w:bookmarkStart w:id="384" w:name="_Toc324503075"/>
      <w:bookmarkStart w:id="385" w:name="_Toc324503214"/>
      <w:bookmarkStart w:id="386" w:name="_Toc324503353"/>
      <w:bookmarkStart w:id="387" w:name="_Toc324503076"/>
      <w:bookmarkStart w:id="388" w:name="_Toc324503215"/>
      <w:bookmarkStart w:id="389" w:name="_Toc324503354"/>
      <w:bookmarkStart w:id="390" w:name="_Toc324503077"/>
      <w:bookmarkStart w:id="391" w:name="_Toc324503216"/>
      <w:bookmarkStart w:id="392" w:name="_Toc324503355"/>
      <w:bookmarkStart w:id="393" w:name="_Toc255048952"/>
      <w:bookmarkStart w:id="394" w:name="_Toc255048992"/>
      <w:bookmarkStart w:id="395" w:name="_Ref323893867"/>
      <w:bookmarkStart w:id="396" w:name="_Ref323893877"/>
      <w:bookmarkStart w:id="397" w:name="_Ref323915463"/>
      <w:bookmarkStart w:id="398" w:name="_Ref336445764"/>
      <w:bookmarkStart w:id="399" w:name="_Ref336445894"/>
      <w:bookmarkStart w:id="400" w:name="_Toc382318231"/>
      <w:bookmarkStart w:id="401" w:name="_Toc382318339"/>
      <w:bookmarkStart w:id="402" w:name="_Toc529954374"/>
      <w:bookmarkStart w:id="403" w:name="_Toc531337600"/>
      <w:bookmarkStart w:id="404" w:name="_Toc536632716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6F3214">
        <w:rPr>
          <w:b/>
          <w:sz w:val="20"/>
        </w:rPr>
        <w:lastRenderedPageBreak/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4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jc w:val="both"/>
        <w:rPr>
          <w:i/>
          <w:iCs/>
        </w:rPr>
      </w:pPr>
      <w:r>
        <w:rPr>
          <w:i/>
        </w:rPr>
        <w:t xml:space="preserve">№ _____________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jc w:val="both"/>
        <w:rPr>
          <w:sz w:val="24"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405" w:name="_Toc536632717"/>
      <w:r w:rsidRPr="006F3214">
        <w:rPr>
          <w:b/>
          <w:sz w:val="20"/>
          <w:szCs w:val="20"/>
        </w:rPr>
        <w:t>Общие данные о кадровых ресурсах организации (Форма 5.1)</w:t>
      </w:r>
      <w:bookmarkEnd w:id="405"/>
    </w:p>
    <w:p w:rsidR="00466EC8" w:rsidRPr="006F3214" w:rsidRDefault="00466EC8" w:rsidP="006F3214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6F3214" w:rsidRPr="006F3214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№</w:t>
            </w:r>
          </w:p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F46F8D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66EC8" w:rsidRPr="006F3214">
              <w:rPr>
                <w:b/>
              </w:rPr>
              <w:t xml:space="preserve"> год</w:t>
            </w:r>
          </w:p>
        </w:tc>
        <w:tc>
          <w:tcPr>
            <w:tcW w:w="222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466EC8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20</w:t>
            </w:r>
            <w:r w:rsidR="00F46F8D">
              <w:rPr>
                <w:b/>
              </w:rPr>
              <w:t>19</w:t>
            </w:r>
            <w:r w:rsidRPr="006F3214">
              <w:rPr>
                <w:b/>
              </w:rPr>
              <w:t xml:space="preserve"> год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4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6F3214" w:rsidRDefault="00466EC8" w:rsidP="006F3214">
      <w:pPr>
        <w:rPr>
          <w:b/>
        </w:rPr>
      </w:pPr>
      <w:r w:rsidRPr="006F3214">
        <w:t xml:space="preserve">*В соответствии с расчетом по страховым взносам </w:t>
      </w:r>
      <w:r w:rsidR="00110D1C" w:rsidRPr="006F3214">
        <w:t>предоставляемого в налоговые органы</w:t>
      </w:r>
    </w:p>
    <w:p w:rsidR="00110D1C" w:rsidRPr="006F3214" w:rsidRDefault="00110D1C" w:rsidP="006F3214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6F3214">
        <w:rPr>
          <w:b w:val="0"/>
          <w:sz w:val="22"/>
        </w:rPr>
        <w:t xml:space="preserve">          </w:t>
      </w:r>
    </w:p>
    <w:p w:rsidR="00466EC8" w:rsidRPr="006F3214" w:rsidRDefault="00466EC8" w:rsidP="006F3214">
      <w:pPr>
        <w:numPr>
          <w:ilvl w:val="12"/>
          <w:numId w:val="0"/>
        </w:numPr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567"/>
        </w:tabs>
        <w:jc w:val="both"/>
        <w:rPr>
          <w:b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406" w:name="_Toc536632718"/>
      <w:r w:rsidRPr="006F3214">
        <w:rPr>
          <w:b/>
          <w:sz w:val="20"/>
          <w:szCs w:val="20"/>
        </w:rPr>
        <w:t xml:space="preserve">Справка о ключевом персонале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 xml:space="preserve">ика, ответственном за </w:t>
      </w:r>
      <w:r w:rsidR="000E316B" w:rsidRPr="006F3214">
        <w:rPr>
          <w:b/>
          <w:sz w:val="20"/>
          <w:szCs w:val="20"/>
          <w:lang w:val="ru-RU"/>
        </w:rPr>
        <w:t>выполнение</w:t>
      </w:r>
      <w:r w:rsidR="00110D1C" w:rsidRPr="006F3214">
        <w:rPr>
          <w:b/>
          <w:sz w:val="20"/>
          <w:szCs w:val="20"/>
          <w:lang w:val="ru-RU"/>
        </w:rPr>
        <w:t xml:space="preserve"> работ (оказание услуг) </w:t>
      </w:r>
      <w:r w:rsidRPr="006F3214">
        <w:rPr>
          <w:b/>
          <w:sz w:val="20"/>
          <w:szCs w:val="20"/>
        </w:rPr>
        <w:t xml:space="preserve">по предмету </w:t>
      </w:r>
      <w:r w:rsidR="009D4634" w:rsidRPr="006F3214">
        <w:rPr>
          <w:b/>
          <w:sz w:val="20"/>
          <w:szCs w:val="20"/>
          <w:lang w:val="ru-RU"/>
        </w:rPr>
        <w:t>М</w:t>
      </w:r>
      <w:r w:rsidR="00F46F8D" w:rsidRPr="006F3214">
        <w:rPr>
          <w:b/>
          <w:sz w:val="20"/>
          <w:szCs w:val="20"/>
        </w:rPr>
        <w:t>маркетинго</w:t>
      </w:r>
      <w:r w:rsidR="00F46F8D">
        <w:rPr>
          <w:b/>
          <w:sz w:val="20"/>
          <w:szCs w:val="20"/>
          <w:lang w:val="ru-RU"/>
        </w:rPr>
        <w:t>вого</w:t>
      </w:r>
      <w:r w:rsidRPr="006F3214">
        <w:rPr>
          <w:b/>
          <w:sz w:val="20"/>
          <w:szCs w:val="20"/>
        </w:rPr>
        <w:t xml:space="preserve"> исследовани</w:t>
      </w:r>
      <w:r w:rsidR="00655B3B">
        <w:rPr>
          <w:b/>
          <w:sz w:val="20"/>
          <w:szCs w:val="20"/>
          <w:lang w:val="ru-RU"/>
        </w:rPr>
        <w:t>я</w:t>
      </w:r>
      <w:r w:rsidRPr="006F3214">
        <w:rPr>
          <w:b/>
          <w:sz w:val="20"/>
          <w:szCs w:val="20"/>
        </w:rPr>
        <w:t xml:space="preserve"> (Форма 5.2)</w:t>
      </w:r>
      <w:bookmarkEnd w:id="406"/>
    </w:p>
    <w:p w:rsidR="00466EC8" w:rsidRPr="006F3214" w:rsidRDefault="00466EC8" w:rsidP="006F3214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"/>
        <w:gridCol w:w="1445"/>
        <w:gridCol w:w="2602"/>
        <w:gridCol w:w="1286"/>
        <w:gridCol w:w="1953"/>
        <w:gridCol w:w="1939"/>
      </w:tblGrid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-87"/>
              <w:jc w:val="center"/>
              <w:rPr>
                <w:b/>
              </w:rPr>
            </w:pPr>
            <w:r w:rsidRPr="006F3214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-108" w:right="-159"/>
              <w:jc w:val="center"/>
              <w:rPr>
                <w:b/>
              </w:rPr>
            </w:pPr>
            <w:r w:rsidRPr="006F3214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6F3214" w:rsidRDefault="00466EC8" w:rsidP="006F3214">
            <w:pPr>
              <w:rPr>
                <w:b/>
              </w:rPr>
            </w:pPr>
            <w:r w:rsidRPr="006F3214">
              <w:rPr>
                <w:b/>
              </w:rPr>
              <w:t>Опыт выполнения работ</w:t>
            </w:r>
            <w:r w:rsidR="00F91C4D" w:rsidRPr="006F3214">
              <w:rPr>
                <w:b/>
              </w:rPr>
              <w:t>(</w:t>
            </w:r>
            <w:r w:rsidRPr="006F3214">
              <w:rPr>
                <w:b/>
              </w:rPr>
              <w:t>оказания услуг</w:t>
            </w:r>
            <w:r w:rsidR="00F91C4D" w:rsidRPr="006F3214">
              <w:rPr>
                <w:b/>
              </w:rPr>
              <w:t>)</w:t>
            </w:r>
            <w:r w:rsidRPr="006F3214">
              <w:rPr>
                <w:b/>
              </w:rPr>
              <w:t xml:space="preserve"> (тематика в соответствии с </w:t>
            </w:r>
            <w:r w:rsidR="009D4634" w:rsidRPr="006F3214">
              <w:rPr>
                <w:b/>
              </w:rPr>
              <w:t>И</w:t>
            </w:r>
            <w:r w:rsidR="007A6755" w:rsidRPr="006F3214">
              <w:rPr>
                <w:b/>
              </w:rPr>
              <w:t>нформацион</w:t>
            </w:r>
            <w:r w:rsidRPr="006F3214">
              <w:rPr>
                <w:b/>
              </w:rPr>
              <w:t xml:space="preserve">ной картой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 xml:space="preserve">ых </w:t>
            </w:r>
            <w:r w:rsidRPr="006F3214">
              <w:rPr>
                <w:b/>
              </w:rPr>
              <w:t>исследовани</w:t>
            </w:r>
            <w:r w:rsidR="007D2183" w:rsidRPr="006F3214">
              <w:rPr>
                <w:b/>
              </w:rPr>
              <w:t>й</w:t>
            </w:r>
            <w:r w:rsidRPr="006F3214">
              <w:rPr>
                <w:b/>
              </w:rPr>
              <w:t xml:space="preserve"> (п.</w:t>
            </w:r>
            <w:r w:rsidR="00110D1C" w:rsidRPr="006F3214">
              <w:rPr>
                <w:b/>
              </w:rPr>
              <w:fldChar w:fldCharType="begin"/>
            </w:r>
            <w:r w:rsidR="00110D1C" w:rsidRPr="006F3214">
              <w:rPr>
                <w:b/>
              </w:rPr>
              <w:instrText xml:space="preserve"> REF _Ref323310088 \r \h </w:instrText>
            </w:r>
            <w:r w:rsidR="00B85360" w:rsidRPr="006F3214">
              <w:rPr>
                <w:b/>
              </w:rPr>
              <w:instrText xml:space="preserve"> \* MERGEFORMAT </w:instrText>
            </w:r>
            <w:r w:rsidR="00110D1C" w:rsidRPr="006F3214">
              <w:rPr>
                <w:b/>
              </w:rPr>
            </w:r>
            <w:r w:rsidR="00110D1C" w:rsidRPr="006F3214">
              <w:rPr>
                <w:b/>
              </w:rPr>
              <w:fldChar w:fldCharType="separate"/>
            </w:r>
            <w:r w:rsidR="006079EF" w:rsidRPr="006F3214">
              <w:rPr>
                <w:b/>
              </w:rPr>
              <w:t>4.1.4</w:t>
            </w:r>
            <w:r w:rsidR="00110D1C" w:rsidRPr="006F3214">
              <w:rPr>
                <w:b/>
              </w:rPr>
              <w:fldChar w:fldCharType="end"/>
            </w:r>
            <w:r w:rsidRPr="006F3214">
              <w:rPr>
                <w:b/>
              </w:rPr>
              <w:t xml:space="preserve">)) по предмету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>ых</w:t>
            </w:r>
            <w:r w:rsidRPr="006F3214">
              <w:rPr>
                <w:b/>
              </w:rPr>
              <w:t xml:space="preserve"> исследовани</w:t>
            </w:r>
            <w:r w:rsidR="007D2183" w:rsidRPr="006F3214">
              <w:rPr>
                <w:b/>
              </w:rPr>
              <w:t>й</w:t>
            </w:r>
          </w:p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Управленческий персонал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Специалисты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466EC8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spacing w:after="120"/>
        <w:ind w:left="972"/>
        <w:contextualSpacing/>
        <w:jc w:val="both"/>
        <w:rPr>
          <w:b/>
        </w:rPr>
      </w:pPr>
    </w:p>
    <w:p w:rsidR="00466EC8" w:rsidRPr="006F3214" w:rsidRDefault="00466EC8" w:rsidP="006F3214"/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sz w:val="20"/>
        </w:rPr>
      </w:pPr>
      <w:r w:rsidRPr="006F3214">
        <w:rPr>
          <w:lang w:eastAsia="en-US"/>
        </w:rPr>
        <w:br w:type="page"/>
      </w:r>
      <w:bookmarkStart w:id="407" w:name="_Ref323914035"/>
      <w:bookmarkStart w:id="408" w:name="_Toc382318232"/>
      <w:bookmarkStart w:id="409" w:name="_Toc382318340"/>
      <w:bookmarkStart w:id="410" w:name="_Toc529954375"/>
      <w:bookmarkStart w:id="411" w:name="_Toc531337601"/>
      <w:bookmarkStart w:id="412" w:name="_Toc536632719"/>
      <w:r w:rsidRPr="006F3214">
        <w:rPr>
          <w:b/>
          <w:sz w:val="20"/>
        </w:rPr>
        <w:lastRenderedPageBreak/>
        <w:t>Порядок привлечения субподрядчиков (соисполнителей) (Форма 6)</w:t>
      </w:r>
      <w:bookmarkEnd w:id="407"/>
      <w:bookmarkEnd w:id="408"/>
      <w:bookmarkEnd w:id="409"/>
      <w:bookmarkEnd w:id="410"/>
      <w:bookmarkEnd w:id="411"/>
      <w:bookmarkEnd w:id="412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 xml:space="preserve">Приложение 5 к письму о подаче Заявки на участие в </w:t>
      </w:r>
      <w:r w:rsidR="00BA6F55" w:rsidRPr="006F3214">
        <w:rPr>
          <w:i/>
          <w:iCs/>
        </w:rPr>
        <w:t>Маркетингов</w:t>
      </w:r>
      <w:r w:rsidR="00655B3B">
        <w:rPr>
          <w:i/>
          <w:iCs/>
        </w:rPr>
        <w:t>ом</w:t>
      </w:r>
      <w:r w:rsidR="00BA6F55" w:rsidRPr="006F3214">
        <w:rPr>
          <w:i/>
          <w:iCs/>
        </w:rPr>
        <w:t xml:space="preserve"> </w:t>
      </w:r>
      <w:r w:rsidRPr="006F3214">
        <w:rPr>
          <w:i/>
          <w:iCs/>
        </w:rPr>
        <w:t>исследовани</w:t>
      </w:r>
      <w:r w:rsidR="00655B3B">
        <w:rPr>
          <w:i/>
          <w:iCs/>
        </w:rPr>
        <w:t>и</w:t>
      </w:r>
    </w:p>
    <w:p w:rsidR="00466EC8" w:rsidRDefault="00655B3B" w:rsidP="006F3214">
      <w:pPr>
        <w:jc w:val="both"/>
        <w:rPr>
          <w:i/>
          <w:iCs/>
        </w:rPr>
      </w:pPr>
      <w:r>
        <w:rPr>
          <w:i/>
        </w:rPr>
        <w:t>№ __________</w:t>
      </w:r>
      <w:r w:rsidR="00466EC8" w:rsidRPr="006F3214">
        <w:rPr>
          <w:i/>
          <w:iCs/>
        </w:rPr>
        <w:t>от «_____» __________ года</w:t>
      </w:r>
    </w:p>
    <w:p w:rsidR="00655B3B" w:rsidRPr="006F3214" w:rsidRDefault="00655B3B" w:rsidP="006F3214">
      <w:pPr>
        <w:jc w:val="both"/>
        <w:rPr>
          <w:i/>
          <w:iCs/>
        </w:rPr>
      </w:pPr>
    </w:p>
    <w:p w:rsidR="00BA6F55" w:rsidRPr="006F3214" w:rsidRDefault="00BA6F55" w:rsidP="006F3214">
      <w:pPr>
        <w:numPr>
          <w:ilvl w:val="2"/>
          <w:numId w:val="5"/>
        </w:numPr>
        <w:tabs>
          <w:tab w:val="num" w:pos="141"/>
          <w:tab w:val="num" w:pos="283"/>
          <w:tab w:val="num" w:pos="1571"/>
        </w:tabs>
        <w:spacing w:line="276" w:lineRule="auto"/>
        <w:contextualSpacing/>
        <w:jc w:val="both"/>
        <w:rPr>
          <w:b/>
          <w:i/>
        </w:rPr>
      </w:pPr>
      <w:r w:rsidRPr="006F3214">
        <w:rPr>
          <w:b/>
        </w:rPr>
        <w:t>Сведения о субподрядчиках (соисполнителей) Участника</w:t>
      </w:r>
      <w:r w:rsidR="00CC1D83" w:rsidRPr="006F3214">
        <w:rPr>
          <w:b/>
        </w:rPr>
        <w:t xml:space="preserve"> </w:t>
      </w:r>
      <w:r w:rsidRPr="006F3214">
        <w:rPr>
          <w:b/>
          <w:i/>
        </w:rPr>
        <w:t>(Форма 6.1)</w:t>
      </w:r>
      <w:r w:rsidRPr="006F3214">
        <w:rPr>
          <w:b/>
          <w:vertAlign w:val="superscript"/>
        </w:rPr>
        <w:t xml:space="preserve"> </w:t>
      </w:r>
    </w:p>
    <w:p w:rsidR="00BA6F55" w:rsidRPr="006F3214" w:rsidRDefault="00BA6F55" w:rsidP="006F3214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092"/>
        <w:gridCol w:w="1236"/>
        <w:gridCol w:w="948"/>
        <w:gridCol w:w="789"/>
        <w:gridCol w:w="1091"/>
        <w:gridCol w:w="1051"/>
        <w:gridCol w:w="1051"/>
        <w:gridCol w:w="1051"/>
        <w:gridCol w:w="1431"/>
      </w:tblGrid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№</w:t>
            </w:r>
            <w:r w:rsidRPr="00D55B42">
              <w:rPr>
                <w:b/>
              </w:rPr>
              <w:br/>
              <w:t>п/п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Наименование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субпоставщика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Место-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нахождение, адрес, телефон, контактное лицо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Вид работ/услуг/поставок</w:t>
            </w:r>
            <w:r w:rsidRPr="00D55B42">
              <w:rPr>
                <w:b/>
              </w:rPr>
              <w:t xml:space="preserve"> 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</w:t>
            </w:r>
            <w:r>
              <w:rPr>
                <w:b/>
              </w:rPr>
              <w:t>то</w:t>
            </w:r>
            <w:r w:rsidRPr="00D55B42">
              <w:rPr>
                <w:b/>
              </w:rPr>
              <w:t xml:space="preserve">имость </w:t>
            </w:r>
            <w:r>
              <w:rPr>
                <w:b/>
              </w:rPr>
              <w:t>работ/услуг/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  <w:r w:rsidRPr="00D55B42">
              <w:rPr>
                <w:b/>
              </w:rPr>
              <w:t>, руб.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Процент от общ</w:t>
            </w:r>
            <w:r>
              <w:rPr>
                <w:b/>
              </w:rPr>
              <w:t>ей</w:t>
            </w:r>
            <w:r w:rsidRPr="00D55B42">
              <w:rPr>
                <w:b/>
              </w:rPr>
              <w:t xml:space="preserve"> стоимости</w:t>
            </w:r>
            <w:r>
              <w:rPr>
                <w:b/>
              </w:rPr>
              <w:t xml:space="preserve"> работ/услуг/поставок</w:t>
            </w:r>
            <w:r w:rsidRPr="00D55B42">
              <w:rPr>
                <w:b/>
              </w:rPr>
              <w:t xml:space="preserve"> по предмету закупки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  <w:r>
              <w:rPr>
                <w:b/>
              </w:rPr>
              <w:t xml:space="preserve"> </w:t>
            </w:r>
            <w:r w:rsidRPr="0084467F">
              <w:rPr>
                <w:b/>
                <w:u w:val="single"/>
              </w:rPr>
              <w:t>(с обязательным декларированием статуса СМСП)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без учёта 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с учётом НДС, руб.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2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rPr>
                <w:b/>
              </w:rPr>
            </w:pPr>
            <w:r w:rsidRPr="00D55B42">
              <w:rPr>
                <w:b/>
              </w:rPr>
              <w:t>ИТОГО: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</w:tbl>
    <w:p w:rsidR="00466EC8" w:rsidRPr="006F3214" w:rsidRDefault="00466EC8" w:rsidP="006F3214">
      <w:pPr>
        <w:spacing w:line="276" w:lineRule="auto"/>
        <w:jc w:val="both"/>
        <w:textAlignment w:val="baseline"/>
        <w:rPr>
          <w:rFonts w:eastAsia="Calibri"/>
        </w:rPr>
      </w:pPr>
    </w:p>
    <w:p w:rsidR="00466EC8" w:rsidRPr="006F3214" w:rsidRDefault="004F23B7" w:rsidP="006F3214">
      <w:pPr>
        <w:widowControl w:val="0"/>
        <w:adjustRightInd w:val="0"/>
        <w:spacing w:line="276" w:lineRule="auto"/>
        <w:jc w:val="both"/>
        <w:textAlignment w:val="baseline"/>
      </w:pPr>
      <w:r w:rsidRPr="006F3214">
        <w:t>Приложение: на ___ л.</w:t>
      </w:r>
    </w:p>
    <w:p w:rsidR="001F14E9" w:rsidRPr="006F3214" w:rsidRDefault="001F14E9" w:rsidP="006F3214">
      <w:pPr>
        <w:widowControl w:val="0"/>
        <w:adjustRightInd w:val="0"/>
        <w:spacing w:line="276" w:lineRule="auto"/>
        <w:jc w:val="both"/>
        <w:textAlignment w:val="baseline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23B7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</w:pPr>
      <w:r w:rsidRPr="006F3214">
        <w:t xml:space="preserve">Пояснения: </w:t>
      </w:r>
    </w:p>
    <w:p w:rsidR="001F14E9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t xml:space="preserve">В данной форме должны быть указаны все </w:t>
      </w:r>
      <w:r w:rsidR="00CC1D83" w:rsidRPr="006F3214">
        <w:t>субподрядчики/соисполнители, привлекаемые Участником для выполнения работ, оказания услуг,  вне зависимости от объема и значимости выполняемых субподрядчиками/соисполнителями работ</w:t>
      </w:r>
      <w:r w:rsidRPr="006F3214">
        <w:t>.</w:t>
      </w:r>
    </w:p>
    <w:p w:rsidR="00466EC8" w:rsidRPr="006F3214" w:rsidRDefault="00466EC8" w:rsidP="006F3214">
      <w:pPr>
        <w:sectPr w:rsidR="00466EC8" w:rsidRPr="006F3214" w:rsidSect="00456CF4">
          <w:headerReference w:type="even" r:id="rId28"/>
          <w:footerReference w:type="first" r:id="rId29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6F3214">
        <w:t xml:space="preserve"> 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413" w:name="_Toc531337602"/>
      <w:bookmarkStart w:id="414" w:name="_Toc536632720"/>
      <w:r w:rsidRPr="006F3214">
        <w:rPr>
          <w:b/>
          <w:sz w:val="20"/>
          <w:szCs w:val="20"/>
        </w:rPr>
        <w:lastRenderedPageBreak/>
        <w:t>Опись документов, содержащихся в Заявке на участие в маркетингов</w:t>
      </w:r>
      <w:r w:rsidR="007D2183" w:rsidRPr="006F3214">
        <w:rPr>
          <w:b/>
          <w:sz w:val="20"/>
          <w:szCs w:val="20"/>
          <w:lang w:val="ru-RU"/>
        </w:rPr>
        <w:t>ых</w:t>
      </w:r>
      <w:r w:rsidRPr="006F3214">
        <w:rPr>
          <w:b/>
          <w:sz w:val="20"/>
          <w:szCs w:val="20"/>
        </w:rPr>
        <w:t xml:space="preserve"> исследовани</w:t>
      </w:r>
      <w:r w:rsidR="007D2183" w:rsidRPr="006F3214">
        <w:rPr>
          <w:b/>
          <w:sz w:val="20"/>
          <w:szCs w:val="20"/>
          <w:lang w:val="ru-RU"/>
        </w:rPr>
        <w:t>ях</w:t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</w:rPr>
        <w:t>7</w:t>
      </w:r>
      <w:r w:rsidRPr="006F3214">
        <w:rPr>
          <w:b/>
          <w:sz w:val="20"/>
          <w:szCs w:val="20"/>
        </w:rPr>
        <w:t>)</w:t>
      </w:r>
      <w:bookmarkEnd w:id="413"/>
      <w:bookmarkEnd w:id="414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6 к письму о подаче Заявки на участие в маркетингов</w:t>
      </w:r>
      <w:r w:rsidR="007D2183" w:rsidRPr="006F3214">
        <w:rPr>
          <w:i/>
          <w:iCs/>
        </w:rPr>
        <w:t>ых</w:t>
      </w:r>
      <w:r w:rsidRPr="006F3214">
        <w:rPr>
          <w:i/>
          <w:iCs/>
        </w:rPr>
        <w:t xml:space="preserve"> исследовани</w:t>
      </w:r>
      <w:r w:rsidR="007D2183" w:rsidRPr="006F3214">
        <w:rPr>
          <w:i/>
          <w:iCs/>
        </w:rPr>
        <w:t>ях</w:t>
      </w:r>
    </w:p>
    <w:p w:rsidR="00466EC8" w:rsidRPr="006F3214" w:rsidRDefault="00655B3B" w:rsidP="006F3214">
      <w:pPr>
        <w:jc w:val="both"/>
        <w:rPr>
          <w:i/>
          <w:iCs/>
        </w:rPr>
      </w:pPr>
      <w:r>
        <w:rPr>
          <w:i/>
        </w:rPr>
        <w:t xml:space="preserve">№ _______________ </w:t>
      </w:r>
      <w:r w:rsidR="00466EC8" w:rsidRPr="006F3214">
        <w:rPr>
          <w:i/>
        </w:rPr>
        <w:t xml:space="preserve">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6F3214" w:rsidRPr="006F3214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 файла</w:t>
            </w: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ind w:left="-85" w:right="-85"/>
            </w:pPr>
            <w:r w:rsidRPr="006F3214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  <w:rPr>
                <w:b/>
                <w:i/>
              </w:rPr>
            </w:pPr>
            <w:r w:rsidRPr="006F3214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6F3214">
              <w:rPr>
                <w:b/>
                <w:i/>
              </w:rPr>
              <w:t>Участн</w:t>
            </w:r>
            <w:r w:rsidRPr="006F3214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</w:tbl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6F3214">
        <w:t xml:space="preserve">Руководитель организации (Уполномоченное лицо) </w:t>
      </w:r>
      <w:r w:rsidRPr="006F3214">
        <w:rPr>
          <w:lang w:eastAsia="en-US"/>
        </w:rPr>
        <w:t>________________ / ________________ (</w:t>
      </w:r>
      <w:r w:rsidRPr="006F3214">
        <w:t>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6F3214" w:rsidRDefault="00466EC8" w:rsidP="006F3214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6F3214">
        <w:rPr>
          <w:b/>
          <w:sz w:val="20"/>
          <w:szCs w:val="20"/>
        </w:rPr>
        <w:br w:type="page"/>
      </w:r>
      <w:bookmarkStart w:id="415" w:name="_Toc290999160"/>
      <w:bookmarkStart w:id="416" w:name="_Toc382318234"/>
      <w:bookmarkStart w:id="417" w:name="_Toc382318342"/>
      <w:bookmarkStart w:id="418" w:name="_Toc529954377"/>
      <w:bookmarkStart w:id="419" w:name="_Toc531337603"/>
      <w:r w:rsidR="007F2829" w:rsidRPr="006F3214" w:rsidDel="007F2829">
        <w:rPr>
          <w:b/>
          <w:sz w:val="20"/>
        </w:rPr>
        <w:lastRenderedPageBreak/>
        <w:t xml:space="preserve"> </w:t>
      </w:r>
      <w:bookmarkStart w:id="420" w:name="_Toc533702923"/>
      <w:bookmarkStart w:id="421" w:name="_Toc533703090"/>
      <w:bookmarkStart w:id="422" w:name="_Toc533703286"/>
      <w:bookmarkStart w:id="423" w:name="_Toc533703528"/>
      <w:bookmarkStart w:id="424" w:name="_Toc533703625"/>
      <w:bookmarkStart w:id="425" w:name="_Toc533703724"/>
      <w:bookmarkStart w:id="426" w:name="_Toc533703823"/>
      <w:bookmarkStart w:id="427" w:name="_Toc533703921"/>
      <w:bookmarkStart w:id="428" w:name="_Toc533704019"/>
      <w:bookmarkStart w:id="429" w:name="_Toc533702924"/>
      <w:bookmarkStart w:id="430" w:name="_Toc533703091"/>
      <w:bookmarkStart w:id="431" w:name="_Toc533703287"/>
      <w:bookmarkStart w:id="432" w:name="_Toc533703529"/>
      <w:bookmarkStart w:id="433" w:name="_Toc533703626"/>
      <w:bookmarkStart w:id="434" w:name="_Toc533703725"/>
      <w:bookmarkStart w:id="435" w:name="_Toc533703824"/>
      <w:bookmarkStart w:id="436" w:name="_Toc533703922"/>
      <w:bookmarkStart w:id="437" w:name="_Toc533704020"/>
      <w:bookmarkStart w:id="438" w:name="_Toc533702925"/>
      <w:bookmarkStart w:id="439" w:name="_Toc533703092"/>
      <w:bookmarkStart w:id="440" w:name="_Toc533703288"/>
      <w:bookmarkStart w:id="441" w:name="_Toc533703530"/>
      <w:bookmarkStart w:id="442" w:name="_Toc533703627"/>
      <w:bookmarkStart w:id="443" w:name="_Toc533703726"/>
      <w:bookmarkStart w:id="444" w:name="_Toc533703825"/>
      <w:bookmarkStart w:id="445" w:name="_Toc533703923"/>
      <w:bookmarkStart w:id="446" w:name="_Toc533704021"/>
      <w:bookmarkStart w:id="447" w:name="_Toc533705591"/>
      <w:bookmarkStart w:id="448" w:name="_Toc533702926"/>
      <w:bookmarkStart w:id="449" w:name="_Toc533703093"/>
      <w:bookmarkStart w:id="450" w:name="_Toc533703289"/>
      <w:bookmarkStart w:id="451" w:name="_Toc533703531"/>
      <w:bookmarkStart w:id="452" w:name="_Toc533703628"/>
      <w:bookmarkStart w:id="453" w:name="_Toc533703727"/>
      <w:bookmarkStart w:id="454" w:name="_Toc533703826"/>
      <w:bookmarkStart w:id="455" w:name="_Toc533703924"/>
      <w:bookmarkStart w:id="456" w:name="_Toc533704022"/>
      <w:bookmarkStart w:id="457" w:name="_Toc533702927"/>
      <w:bookmarkStart w:id="458" w:name="_Toc533703094"/>
      <w:bookmarkStart w:id="459" w:name="_Toc533703290"/>
      <w:bookmarkStart w:id="460" w:name="_Toc533703532"/>
      <w:bookmarkStart w:id="461" w:name="_Toc533703629"/>
      <w:bookmarkStart w:id="462" w:name="_Toc533703728"/>
      <w:bookmarkStart w:id="463" w:name="_Toc533703827"/>
      <w:bookmarkStart w:id="464" w:name="_Toc533703925"/>
      <w:bookmarkStart w:id="465" w:name="_Toc533704023"/>
      <w:bookmarkStart w:id="466" w:name="_Toc533702928"/>
      <w:bookmarkStart w:id="467" w:name="_Toc533703095"/>
      <w:bookmarkStart w:id="468" w:name="_Toc533703291"/>
      <w:bookmarkStart w:id="469" w:name="_Toc533703533"/>
      <w:bookmarkStart w:id="470" w:name="_Toc533703630"/>
      <w:bookmarkStart w:id="471" w:name="_Toc533703729"/>
      <w:bookmarkStart w:id="472" w:name="_Toc533703828"/>
      <w:bookmarkStart w:id="473" w:name="_Toc533703926"/>
      <w:bookmarkStart w:id="474" w:name="_Toc533704024"/>
      <w:bookmarkStart w:id="475" w:name="_Toc533702929"/>
      <w:bookmarkStart w:id="476" w:name="_Toc533703096"/>
      <w:bookmarkStart w:id="477" w:name="_Toc533703292"/>
      <w:bookmarkStart w:id="478" w:name="_Toc533703534"/>
      <w:bookmarkStart w:id="479" w:name="_Toc533703631"/>
      <w:bookmarkStart w:id="480" w:name="_Toc533703730"/>
      <w:bookmarkStart w:id="481" w:name="_Toc533703829"/>
      <w:bookmarkStart w:id="482" w:name="_Toc533703927"/>
      <w:bookmarkStart w:id="483" w:name="_Toc533704025"/>
      <w:bookmarkStart w:id="484" w:name="_Toc533702930"/>
      <w:bookmarkStart w:id="485" w:name="_Toc533703097"/>
      <w:bookmarkStart w:id="486" w:name="_Toc533703293"/>
      <w:bookmarkStart w:id="487" w:name="_Toc533703535"/>
      <w:bookmarkStart w:id="488" w:name="_Toc533703632"/>
      <w:bookmarkStart w:id="489" w:name="_Toc533703731"/>
      <w:bookmarkStart w:id="490" w:name="_Toc533703830"/>
      <w:bookmarkStart w:id="491" w:name="_Toc533703928"/>
      <w:bookmarkStart w:id="492" w:name="_Toc533704026"/>
      <w:bookmarkStart w:id="493" w:name="_Toc533702931"/>
      <w:bookmarkStart w:id="494" w:name="_Toc533703098"/>
      <w:bookmarkStart w:id="495" w:name="_Toc533703294"/>
      <w:bookmarkStart w:id="496" w:name="_Toc533703536"/>
      <w:bookmarkStart w:id="497" w:name="_Toc533703633"/>
      <w:bookmarkStart w:id="498" w:name="_Toc533703732"/>
      <w:bookmarkStart w:id="499" w:name="_Toc533703831"/>
      <w:bookmarkStart w:id="500" w:name="_Toc533703929"/>
      <w:bookmarkStart w:id="501" w:name="_Toc533704027"/>
      <w:bookmarkStart w:id="502" w:name="_Toc533702932"/>
      <w:bookmarkStart w:id="503" w:name="_Toc533703099"/>
      <w:bookmarkStart w:id="504" w:name="_Toc533703295"/>
      <w:bookmarkStart w:id="505" w:name="_Toc533703537"/>
      <w:bookmarkStart w:id="506" w:name="_Toc533703634"/>
      <w:bookmarkStart w:id="507" w:name="_Toc533703733"/>
      <w:bookmarkStart w:id="508" w:name="_Toc533703832"/>
      <w:bookmarkStart w:id="509" w:name="_Toc533703930"/>
      <w:bookmarkStart w:id="510" w:name="_Toc533704028"/>
      <w:bookmarkStart w:id="511" w:name="_Toc533702933"/>
      <w:bookmarkStart w:id="512" w:name="_Toc533703100"/>
      <w:bookmarkStart w:id="513" w:name="_Toc533703296"/>
      <w:bookmarkStart w:id="514" w:name="_Toc533703538"/>
      <w:bookmarkStart w:id="515" w:name="_Toc533703635"/>
      <w:bookmarkStart w:id="516" w:name="_Toc533703734"/>
      <w:bookmarkStart w:id="517" w:name="_Toc533703833"/>
      <w:bookmarkStart w:id="518" w:name="_Toc533703931"/>
      <w:bookmarkStart w:id="519" w:name="_Toc533704029"/>
      <w:bookmarkStart w:id="520" w:name="_Toc533702934"/>
      <w:bookmarkStart w:id="521" w:name="_Toc533703101"/>
      <w:bookmarkStart w:id="522" w:name="_Toc533703297"/>
      <w:bookmarkStart w:id="523" w:name="_Toc533703539"/>
      <w:bookmarkStart w:id="524" w:name="_Toc533703636"/>
      <w:bookmarkStart w:id="525" w:name="_Toc533703735"/>
      <w:bookmarkStart w:id="526" w:name="_Toc533703834"/>
      <w:bookmarkStart w:id="527" w:name="_Toc533703932"/>
      <w:bookmarkStart w:id="528" w:name="_Toc533704030"/>
      <w:bookmarkStart w:id="529" w:name="_Toc533702935"/>
      <w:bookmarkStart w:id="530" w:name="_Toc533703102"/>
      <w:bookmarkStart w:id="531" w:name="_Toc533703298"/>
      <w:bookmarkStart w:id="532" w:name="_Toc533703540"/>
      <w:bookmarkStart w:id="533" w:name="_Toc533703637"/>
      <w:bookmarkStart w:id="534" w:name="_Toc533703736"/>
      <w:bookmarkStart w:id="535" w:name="_Toc533703835"/>
      <w:bookmarkStart w:id="536" w:name="_Toc533703933"/>
      <w:bookmarkStart w:id="537" w:name="_Toc533704031"/>
      <w:bookmarkStart w:id="538" w:name="_Toc533705601"/>
      <w:bookmarkStart w:id="539" w:name="_Toc533702936"/>
      <w:bookmarkStart w:id="540" w:name="_Toc533703103"/>
      <w:bookmarkStart w:id="541" w:name="_Toc533703299"/>
      <w:bookmarkStart w:id="542" w:name="_Toc533703541"/>
      <w:bookmarkStart w:id="543" w:name="_Toc533703638"/>
      <w:bookmarkStart w:id="544" w:name="_Toc533703737"/>
      <w:bookmarkStart w:id="545" w:name="_Toc533703836"/>
      <w:bookmarkStart w:id="546" w:name="_Toc533703934"/>
      <w:bookmarkStart w:id="547" w:name="_Toc533704032"/>
      <w:bookmarkStart w:id="548" w:name="_Toc533702937"/>
      <w:bookmarkStart w:id="549" w:name="_Toc533703104"/>
      <w:bookmarkStart w:id="550" w:name="_Toc533703300"/>
      <w:bookmarkStart w:id="551" w:name="_Toc533703542"/>
      <w:bookmarkStart w:id="552" w:name="_Toc533703639"/>
      <w:bookmarkStart w:id="553" w:name="_Toc533703738"/>
      <w:bookmarkStart w:id="554" w:name="_Toc533703837"/>
      <w:bookmarkStart w:id="555" w:name="_Toc533703935"/>
      <w:bookmarkStart w:id="556" w:name="_Toc533704033"/>
      <w:bookmarkStart w:id="557" w:name="_Toc533705603"/>
      <w:bookmarkStart w:id="558" w:name="_Toc533702938"/>
      <w:bookmarkStart w:id="559" w:name="_Toc533703105"/>
      <w:bookmarkStart w:id="560" w:name="_Toc533703301"/>
      <w:bookmarkStart w:id="561" w:name="_Toc533703543"/>
      <w:bookmarkStart w:id="562" w:name="_Toc533703640"/>
      <w:bookmarkStart w:id="563" w:name="_Toc533703739"/>
      <w:bookmarkStart w:id="564" w:name="_Toc533703838"/>
      <w:bookmarkStart w:id="565" w:name="_Toc533703936"/>
      <w:bookmarkStart w:id="566" w:name="_Toc533704034"/>
      <w:bookmarkStart w:id="567" w:name="_Toc533702939"/>
      <w:bookmarkStart w:id="568" w:name="_Toc533703106"/>
      <w:bookmarkStart w:id="569" w:name="_Toc533703302"/>
      <w:bookmarkStart w:id="570" w:name="_Toc533703544"/>
      <w:bookmarkStart w:id="571" w:name="_Toc533703641"/>
      <w:bookmarkStart w:id="572" w:name="_Toc533703740"/>
      <w:bookmarkStart w:id="573" w:name="_Toc533703839"/>
      <w:bookmarkStart w:id="574" w:name="_Toc533703937"/>
      <w:bookmarkStart w:id="575" w:name="_Toc533704035"/>
      <w:bookmarkStart w:id="576" w:name="_Toc533705605"/>
      <w:bookmarkStart w:id="577" w:name="_Toc533702940"/>
      <w:bookmarkStart w:id="578" w:name="_Toc533703107"/>
      <w:bookmarkStart w:id="579" w:name="_Toc533703303"/>
      <w:bookmarkStart w:id="580" w:name="_Toc533703545"/>
      <w:bookmarkStart w:id="581" w:name="_Toc533703642"/>
      <w:bookmarkStart w:id="582" w:name="_Toc533703741"/>
      <w:bookmarkStart w:id="583" w:name="_Toc533703840"/>
      <w:bookmarkStart w:id="584" w:name="_Toc533703938"/>
      <w:bookmarkStart w:id="585" w:name="_Toc533704036"/>
      <w:bookmarkStart w:id="586" w:name="_Toc533705606"/>
      <w:bookmarkStart w:id="587" w:name="_Toc533702941"/>
      <w:bookmarkStart w:id="588" w:name="_Toc533703108"/>
      <w:bookmarkStart w:id="589" w:name="_Toc533703304"/>
      <w:bookmarkStart w:id="590" w:name="_Toc533703546"/>
      <w:bookmarkStart w:id="591" w:name="_Toc533703643"/>
      <w:bookmarkStart w:id="592" w:name="_Toc533703742"/>
      <w:bookmarkStart w:id="593" w:name="_Toc533703841"/>
      <w:bookmarkStart w:id="594" w:name="_Toc533703939"/>
      <w:bookmarkStart w:id="595" w:name="_Toc533704037"/>
      <w:bookmarkStart w:id="596" w:name="_Toc533702942"/>
      <w:bookmarkStart w:id="597" w:name="_Toc533703109"/>
      <w:bookmarkStart w:id="598" w:name="_Toc533703305"/>
      <w:bookmarkStart w:id="599" w:name="_Toc533703547"/>
      <w:bookmarkStart w:id="600" w:name="_Toc533703644"/>
      <w:bookmarkStart w:id="601" w:name="_Toc533703743"/>
      <w:bookmarkStart w:id="602" w:name="_Toc533703842"/>
      <w:bookmarkStart w:id="603" w:name="_Toc533703940"/>
      <w:bookmarkStart w:id="604" w:name="_Toc533704038"/>
      <w:bookmarkStart w:id="605" w:name="_Toc533702943"/>
      <w:bookmarkStart w:id="606" w:name="_Toc533703110"/>
      <w:bookmarkStart w:id="607" w:name="_Toc533703306"/>
      <w:bookmarkStart w:id="608" w:name="_Toc533703548"/>
      <w:bookmarkStart w:id="609" w:name="_Toc533703645"/>
      <w:bookmarkStart w:id="610" w:name="_Toc533703744"/>
      <w:bookmarkStart w:id="611" w:name="_Toc533703843"/>
      <w:bookmarkStart w:id="612" w:name="_Toc533703941"/>
      <w:bookmarkStart w:id="613" w:name="_Toc533704039"/>
      <w:bookmarkStart w:id="614" w:name="_Toc533702944"/>
      <w:bookmarkStart w:id="615" w:name="_Toc533703111"/>
      <w:bookmarkStart w:id="616" w:name="_Toc533703307"/>
      <w:bookmarkStart w:id="617" w:name="_Toc533703549"/>
      <w:bookmarkStart w:id="618" w:name="_Toc533703646"/>
      <w:bookmarkStart w:id="619" w:name="_Toc533703745"/>
      <w:bookmarkStart w:id="620" w:name="_Toc533703844"/>
      <w:bookmarkStart w:id="621" w:name="_Toc533703942"/>
      <w:bookmarkStart w:id="622" w:name="_Toc533704040"/>
      <w:bookmarkStart w:id="623" w:name="_Toc533702945"/>
      <w:bookmarkStart w:id="624" w:name="_Toc533703112"/>
      <w:bookmarkStart w:id="625" w:name="_Toc533703308"/>
      <w:bookmarkStart w:id="626" w:name="_Toc533703550"/>
      <w:bookmarkStart w:id="627" w:name="_Toc533703647"/>
      <w:bookmarkStart w:id="628" w:name="_Toc533703746"/>
      <w:bookmarkStart w:id="629" w:name="_Toc533703845"/>
      <w:bookmarkStart w:id="630" w:name="_Toc533703943"/>
      <w:bookmarkStart w:id="631" w:name="_Toc533704041"/>
      <w:bookmarkStart w:id="632" w:name="_Toc53370561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EE518B" w:rsidRPr="006F3214" w:rsidRDefault="00EE518B" w:rsidP="006F3214">
      <w:pPr>
        <w:pStyle w:val="a"/>
        <w:ind w:hanging="1855"/>
      </w:pPr>
      <w:bookmarkStart w:id="633" w:name="_Toc536632721"/>
      <w:r w:rsidRPr="006F3214">
        <w:t xml:space="preserve">Справка о соответствии Участника требованиям (Форма </w:t>
      </w:r>
      <w:r w:rsidR="00334A4F" w:rsidRPr="006F3214">
        <w:t>8</w:t>
      </w:r>
      <w:r w:rsidRPr="006F3214">
        <w:t>)</w:t>
      </w:r>
      <w:bookmarkEnd w:id="633"/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6F3214" w:rsidRDefault="00EE518B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655B3B">
        <w:rPr>
          <w:rFonts w:ascii="Times New Roman" w:hAnsi="Times New Roman"/>
          <w:i/>
          <w:iCs/>
          <w:sz w:val="20"/>
        </w:rPr>
        <w:t xml:space="preserve">ом 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655B3B">
        <w:rPr>
          <w:rFonts w:ascii="Times New Roman" w:hAnsi="Times New Roman"/>
          <w:i/>
          <w:iCs/>
          <w:sz w:val="20"/>
        </w:rPr>
        <w:t>и</w:t>
      </w:r>
    </w:p>
    <w:p w:rsidR="00EE518B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_______________ </w:t>
      </w:r>
      <w:r w:rsidR="00EE518B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</w:t>
      </w:r>
      <w:r w:rsidR="00F163A1" w:rsidRPr="006F3214">
        <w:rPr>
          <w:rFonts w:ascii="Times New Roman" w:hAnsi="Times New Roman"/>
        </w:rPr>
        <w:t>_______________________________</w:t>
      </w:r>
      <w:r w:rsidRPr="006F3214">
        <w:rPr>
          <w:rFonts w:ascii="Times New Roman" w:hAnsi="Times New Roman"/>
        </w:rPr>
        <w:t>_</w:t>
      </w:r>
    </w:p>
    <w:p w:rsidR="00EE518B" w:rsidRPr="006F3214" w:rsidRDefault="00EE518B" w:rsidP="006F3214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6F3214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6079EF">
        <w:trPr>
          <w:trHeight w:val="564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6079EF">
        <w:trPr>
          <w:trHeight w:val="117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6079EF">
        <w:trPr>
          <w:trHeight w:val="587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904DD" wp14:editId="0CEC683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AA477" id="Прямоугольник 4" o:spid="_x0000_s1026" style="position:absolute;margin-left:27.95pt;margin-top:7.05pt;width:15.55pt;height:13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676005" wp14:editId="6CDB8FAF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A66921" id="Прямоугольник 5" o:spid="_x0000_s1026" style="position:absolute;margin-left:25.85pt;margin-top:8.45pt;width:15.55pt;height:1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rPr>
          <w:trHeight w:val="423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Участник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2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40DAF" wp14:editId="082DB5A4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B7D1E" id="Прямоугольник 2" o:spid="_x0000_s1026" style="position:absolute;margin-left:28.2pt;margin-top:4.55pt;width:15.55pt;height:1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DF77E" wp14:editId="332C8F57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F04C5" id="Прямоугольник 3" o:spid="_x0000_s1026" style="position:absolute;margin-left:107.4pt;margin-top:4.4pt;width:15.55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83CC07" wp14:editId="0E371711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D44DA" id="Прямоугольник 8" o:spid="_x0000_s1026" style="position:absolute;margin-left:27.9pt;margin-top:11.55pt;width:15.55pt;height:1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7C9794" wp14:editId="30CFEFA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31255" id="Прямоугольник 14" o:spid="_x0000_s1026" style="position:absolute;margin-left:25.85pt;margin-top:11.25pt;width:15.55pt;height:13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294F8E" wp14:editId="2FDDC06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5853B" id="Прямоугольник 15" o:spid="_x0000_s1026" style="position:absolute;margin-left:27.9pt;margin-top:9.35pt;width:15.55pt;height:13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BADCC" wp14:editId="4BB75EA6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55922" id="Прямоугольник 16" o:spid="_x0000_s1026" style="position:absolute;margin-left:25.8pt;margin-top:8.85pt;width:15.55pt;height:1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3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B6E397" wp14:editId="0745F72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D8F56" id="Прямоугольник 7" o:spid="_x0000_s1026" style="position:absolute;margin-left:28.9pt;margin-top:10.25pt;width:15.55pt;height:13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7E1E6" wp14:editId="6F11EDA6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45374" id="Прямоугольник 13" o:spid="_x0000_s1026" style="position:absolute;margin-left:26.25pt;margin-top:10.2pt;width:15.55pt;height:13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D6E2E2" wp14:editId="57CAA907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92280" id="Прямоугольник 18" o:spid="_x0000_s1026" style="position:absolute;margin-left:26.95pt;margin-top:23.55pt;width:15.55pt;height:13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362D6" wp14:editId="26B377CC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87F3F" id="Прямоугольник 17" o:spid="_x0000_s1026" style="position:absolute;margin-left:-52.05pt;margin-top:23.6pt;width:15.55pt;height:13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6F3214" w:rsidRDefault="00A309C8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6F3214">
              <w:rPr>
                <w:sz w:val="16"/>
              </w:rPr>
              <w:t>,</w:t>
            </w:r>
            <w:r w:rsidRPr="006F3214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078E99" wp14:editId="12F653FC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A5333" id="Прямоугольник 10" o:spid="_x0000_s1026" style="position:absolute;margin-left:29.85pt;margin-top:13pt;width:15.55pt;height:13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6F3214" w:rsidRDefault="00A309C8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009A34" wp14:editId="25288473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2FCE0" id="Прямоугольник 19" o:spid="_x0000_s1026" style="position:absolute;margin-left:27.1pt;margin-top:12.8pt;width:15.55pt;height:1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6F3214" w:rsidRDefault="00A309C8" w:rsidP="006F3214">
            <w:pPr>
              <w:rPr>
                <w:sz w:val="16"/>
              </w:rPr>
            </w:pPr>
          </w:p>
        </w:tc>
      </w:tr>
      <w:tr w:rsidR="006F3214" w:rsidRPr="006F3214" w:rsidTr="005B51B3">
        <w:trPr>
          <w:trHeight w:val="523"/>
        </w:trPr>
        <w:tc>
          <w:tcPr>
            <w:tcW w:w="67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6DF52A" wp14:editId="7B63075F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550C4" id="Прямоугольник 20" o:spid="_x0000_s1026" style="position:absolute;margin-left:29.1pt;margin-top:11.1pt;width:15.55pt;height:13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6F3214" w:rsidRDefault="00A92FFF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ED3C8" wp14:editId="36AF545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A6A82" id="Прямоугольник 21" o:spid="_x0000_s1026" style="position:absolute;margin-left:27.9pt;margin-top:10.9pt;width:15.55pt;height:13.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6F3214" w:rsidRDefault="00A92FFF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430EF3" wp14:editId="4AA18AD2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66782" id="Прямоугольник 24" o:spid="_x0000_s1026" style="position:absolute;margin-left:29.9pt;margin-top:6.9pt;width:15.55pt;height:1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576E96" wp14:editId="5F3A313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C1C0F" id="Прямоугольник 25" o:spid="_x0000_s1026" style="position:absolute;margin-left:27.6pt;margin-top:7.8pt;width:15.55pt;height:13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EE518B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7F7BE0" wp14:editId="73C0193D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EE27E" id="Прямоугольник 30" o:spid="_x0000_s1026" style="position:absolute;margin-left:30.15pt;margin-top:10.35pt;width:15.55pt;height:1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</w:tbl>
    <w:p w:rsidR="00EE518B" w:rsidRPr="006F3214" w:rsidRDefault="00EE518B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6F3214" w:rsidRDefault="00EE518B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6F3214" w:rsidRDefault="00EE518B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6F3214" w:rsidRDefault="008E2ADD" w:rsidP="006F3214">
      <w:pPr>
        <w:pStyle w:val="ac"/>
        <w:rPr>
          <w:b/>
          <w:sz w:val="20"/>
        </w:rPr>
        <w:sectPr w:rsidR="008E2ADD" w:rsidRPr="006F3214" w:rsidSect="00C450D0">
          <w:headerReference w:type="even" r:id="rId30"/>
          <w:footerReference w:type="first" r:id="rId31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6F3214" w:rsidRDefault="006B738C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634" w:name="_Toc336444508"/>
      <w:bookmarkStart w:id="635" w:name="_Toc336444509"/>
      <w:bookmarkStart w:id="636" w:name="_Toc336444511"/>
      <w:bookmarkStart w:id="637" w:name="_Toc336444513"/>
      <w:bookmarkStart w:id="638" w:name="_Toc336444515"/>
      <w:bookmarkStart w:id="639" w:name="_Toc336444520"/>
      <w:bookmarkStart w:id="640" w:name="_Toc336444521"/>
      <w:bookmarkStart w:id="641" w:name="_Toc336444522"/>
      <w:bookmarkStart w:id="642" w:name="_Toc336444525"/>
      <w:bookmarkStart w:id="643" w:name="_Toc324500026"/>
      <w:bookmarkStart w:id="644" w:name="_Toc324500186"/>
      <w:bookmarkStart w:id="645" w:name="_Toc324503085"/>
      <w:bookmarkStart w:id="646" w:name="_Toc324503224"/>
      <w:bookmarkStart w:id="647" w:name="_Toc324503363"/>
      <w:bookmarkStart w:id="648" w:name="_Toc324500027"/>
      <w:bookmarkStart w:id="649" w:name="_Toc324500187"/>
      <w:bookmarkStart w:id="650" w:name="_Toc324503086"/>
      <w:bookmarkStart w:id="651" w:name="_Toc324503225"/>
      <w:bookmarkStart w:id="652" w:name="_Toc324503364"/>
      <w:bookmarkStart w:id="653" w:name="_Toc324500028"/>
      <w:bookmarkStart w:id="654" w:name="_Toc324500188"/>
      <w:bookmarkStart w:id="655" w:name="_Toc324503087"/>
      <w:bookmarkStart w:id="656" w:name="_Toc324503226"/>
      <w:bookmarkStart w:id="657" w:name="_Toc324503365"/>
      <w:bookmarkStart w:id="658" w:name="_Toc324500029"/>
      <w:bookmarkStart w:id="659" w:name="_Toc324500189"/>
      <w:bookmarkStart w:id="660" w:name="_Toc324503088"/>
      <w:bookmarkStart w:id="661" w:name="_Toc324503227"/>
      <w:bookmarkStart w:id="662" w:name="_Toc324503366"/>
      <w:bookmarkStart w:id="663" w:name="_Toc324500030"/>
      <w:bookmarkStart w:id="664" w:name="_Toc324500190"/>
      <w:bookmarkStart w:id="665" w:name="_Toc324503089"/>
      <w:bookmarkStart w:id="666" w:name="_Toc324503228"/>
      <w:bookmarkStart w:id="667" w:name="_Toc324503367"/>
      <w:bookmarkStart w:id="668" w:name="_Toc324500035"/>
      <w:bookmarkStart w:id="669" w:name="_Toc324500195"/>
      <w:bookmarkStart w:id="670" w:name="_Toc324503094"/>
      <w:bookmarkStart w:id="671" w:name="_Toc324503233"/>
      <w:bookmarkStart w:id="672" w:name="_Toc324503372"/>
      <w:bookmarkStart w:id="673" w:name="_Toc453074253"/>
      <w:bookmarkStart w:id="674" w:name="_Toc476580316"/>
      <w:bookmarkStart w:id="675" w:name="_Toc528759223"/>
      <w:bookmarkStart w:id="676" w:name="_Toc536632722"/>
      <w:bookmarkEnd w:id="352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r w:rsidRPr="006F3214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6F3214">
        <w:rPr>
          <w:b/>
          <w:sz w:val="20"/>
          <w:szCs w:val="20"/>
        </w:rPr>
        <w:t>от 24.07.2007 № 209-ФЗ</w:t>
      </w:r>
      <w:r w:rsidR="007439BF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334A4F" w:rsidRPr="006F3214">
        <w:rPr>
          <w:b/>
          <w:sz w:val="20"/>
          <w:szCs w:val="20"/>
          <w:lang w:val="ru-RU"/>
        </w:rPr>
        <w:t>9</w:t>
      </w:r>
      <w:r w:rsidRPr="006F3214">
        <w:rPr>
          <w:b/>
          <w:sz w:val="20"/>
          <w:szCs w:val="20"/>
        </w:rPr>
        <w:t>)</w:t>
      </w:r>
      <w:bookmarkEnd w:id="673"/>
      <w:bookmarkEnd w:id="674"/>
      <w:bookmarkEnd w:id="675"/>
      <w:bookmarkEnd w:id="676"/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6F3214">
        <w:rPr>
          <w:rFonts w:ascii="Times New Roman" w:hAnsi="Times New Roman" w:cs="Times New Roman"/>
          <w:i/>
          <w:sz w:val="16"/>
          <w:szCs w:val="16"/>
        </w:rPr>
        <w:t>Участн</w:t>
      </w:r>
      <w:r w:rsidRPr="006F3214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6F3214">
        <w:rPr>
          <w:rFonts w:ascii="Times New Roman" w:hAnsi="Times New Roman" w:cs="Times New Roman"/>
        </w:rPr>
        <w:t xml:space="preserve">от 24.07.2007 № 209-ФЗ </w:t>
      </w:r>
      <w:r w:rsidRPr="006F3214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6F3214">
        <w:rPr>
          <w:rFonts w:ascii="Times New Roman" w:hAnsi="Times New Roman" w:cs="Times New Roman"/>
        </w:rPr>
        <w:t>______________________________________</w:t>
      </w:r>
      <w:r w:rsidRPr="006F3214">
        <w:rPr>
          <w:rFonts w:ascii="Times New Roman" w:hAnsi="Times New Roman" w:cs="Times New Roman"/>
        </w:rPr>
        <w:t>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6F3214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1"/>
        <w:gridCol w:w="5624"/>
        <w:gridCol w:w="1256"/>
        <w:gridCol w:w="173"/>
        <w:gridCol w:w="1130"/>
        <w:gridCol w:w="1248"/>
      </w:tblGrid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N п/п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64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36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Показатель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</w:t>
            </w:r>
            <w:r w:rsidRPr="006F321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</w:t>
            </w:r>
          </w:p>
        </w:tc>
        <w:tc>
          <w:tcPr>
            <w:tcW w:w="664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</w:t>
            </w:r>
          </w:p>
        </w:tc>
        <w:tc>
          <w:tcPr>
            <w:tcW w:w="636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7" w:name="P236"/>
            <w:bookmarkEnd w:id="677"/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304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25</w:t>
            </w:r>
          </w:p>
        </w:tc>
        <w:tc>
          <w:tcPr>
            <w:tcW w:w="63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6F3214">
              <w:rPr>
                <w:sz w:val="16"/>
                <w:szCs w:val="16"/>
                <w:vertAlign w:val="superscript"/>
              </w:rPr>
              <w:t>3</w:t>
            </w:r>
            <w:r w:rsidRPr="006F3214">
              <w:rPr>
                <w:sz w:val="16"/>
                <w:szCs w:val="16"/>
              </w:rPr>
              <w:t>, процентов</w:t>
            </w:r>
          </w:p>
        </w:tc>
        <w:tc>
          <w:tcPr>
            <w:tcW w:w="1304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49</w:t>
            </w:r>
          </w:p>
        </w:tc>
        <w:tc>
          <w:tcPr>
            <w:tcW w:w="63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Учредителями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8" w:name="P248"/>
            <w:bookmarkEnd w:id="678"/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866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28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6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36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66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6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36" w:type="pct"/>
            <w:vMerge/>
          </w:tcPr>
          <w:p w:rsidR="006B738C" w:rsidRPr="006F3214" w:rsidRDefault="006B738C" w:rsidP="006F3214">
            <w:pPr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866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28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800</w:t>
            </w:r>
          </w:p>
        </w:tc>
        <w:tc>
          <w:tcPr>
            <w:tcW w:w="576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2000</w:t>
            </w:r>
          </w:p>
        </w:tc>
        <w:tc>
          <w:tcPr>
            <w:tcW w:w="636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указывается в млн. рублей (за предшествующий календарный </w:t>
            </w:r>
            <w:r w:rsidRPr="006F3214">
              <w:rPr>
                <w:sz w:val="16"/>
                <w:szCs w:val="16"/>
              </w:rPr>
              <w:lastRenderedPageBreak/>
              <w:t>год)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66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28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6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36" w:type="pct"/>
            <w:vMerge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9" w:name="P264"/>
            <w:bookmarkEnd w:id="679"/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Del="00D46E6A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5177A6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16.</w:t>
            </w:r>
          </w:p>
        </w:tc>
        <w:tc>
          <w:tcPr>
            <w:tcW w:w="2866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40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</w:tbl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680" w:name="P302"/>
      <w:bookmarkEnd w:id="680"/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bookmarkStart w:id="681" w:name="P303"/>
      <w:bookmarkEnd w:id="681"/>
      <w:r w:rsidRPr="006F3214">
        <w:rPr>
          <w:sz w:val="20"/>
          <w:szCs w:val="20"/>
          <w:vertAlign w:val="superscript"/>
        </w:rPr>
        <w:t>2</w:t>
      </w:r>
      <w:r w:rsidRPr="006F3214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3</w:t>
      </w:r>
      <w:r w:rsidRPr="006F3214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«в» - «д» пункта 1 части 1</w:t>
      </w: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статьи 4 Федерального закона </w:t>
      </w:r>
      <w:r w:rsidR="007439BF" w:rsidRPr="006F3214">
        <w:rPr>
          <w:sz w:val="20"/>
          <w:szCs w:val="20"/>
        </w:rPr>
        <w:t>от 24.07.2007 №</w:t>
      </w:r>
      <w:r w:rsidR="00755BEA" w:rsidRPr="006F3214">
        <w:rPr>
          <w:sz w:val="20"/>
          <w:szCs w:val="20"/>
        </w:rPr>
        <w:t> </w:t>
      </w:r>
      <w:r w:rsidR="007439BF" w:rsidRPr="006F3214">
        <w:rPr>
          <w:sz w:val="20"/>
          <w:szCs w:val="20"/>
        </w:rPr>
        <w:t xml:space="preserve">209-ФЗ </w:t>
      </w:r>
      <w:r w:rsidRPr="006F3214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6F3214" w:rsidRDefault="00D34A9A" w:rsidP="006F3214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6F3214">
        <w:rPr>
          <w:bCs/>
          <w:sz w:val="24"/>
          <w:szCs w:val="24"/>
        </w:rPr>
        <w:br w:type="page"/>
      </w:r>
    </w:p>
    <w:p w:rsidR="001F4A1C" w:rsidRPr="006F3214" w:rsidRDefault="001F4A1C" w:rsidP="006F3214">
      <w:pPr>
        <w:pStyle w:val="a"/>
        <w:ind w:hanging="1855"/>
      </w:pPr>
      <w:bookmarkStart w:id="682" w:name="_Toc533702949"/>
      <w:bookmarkStart w:id="683" w:name="_Toc533703116"/>
      <w:bookmarkStart w:id="684" w:name="_Toc533703312"/>
      <w:bookmarkStart w:id="685" w:name="_Toc533703554"/>
      <w:bookmarkStart w:id="686" w:name="_Toc533703651"/>
      <w:bookmarkStart w:id="687" w:name="_Toc533703750"/>
      <w:bookmarkStart w:id="688" w:name="_Toc533703849"/>
      <w:bookmarkStart w:id="689" w:name="_Toc533703947"/>
      <w:bookmarkStart w:id="690" w:name="_Toc533704046"/>
      <w:bookmarkStart w:id="691" w:name="_Toc533702950"/>
      <w:bookmarkStart w:id="692" w:name="_Toc533703117"/>
      <w:bookmarkStart w:id="693" w:name="_Toc533703313"/>
      <w:bookmarkStart w:id="694" w:name="_Toc533703555"/>
      <w:bookmarkStart w:id="695" w:name="_Toc533703652"/>
      <w:bookmarkStart w:id="696" w:name="_Toc533703751"/>
      <w:bookmarkStart w:id="697" w:name="_Toc533703850"/>
      <w:bookmarkStart w:id="698" w:name="_Toc533703948"/>
      <w:bookmarkStart w:id="699" w:name="_Toc533704047"/>
      <w:bookmarkStart w:id="700" w:name="_Toc533702956"/>
      <w:bookmarkStart w:id="701" w:name="_Toc533703123"/>
      <w:bookmarkStart w:id="702" w:name="_Toc533703319"/>
      <w:bookmarkStart w:id="703" w:name="_Toc533703561"/>
      <w:bookmarkStart w:id="704" w:name="_Toc533703658"/>
      <w:bookmarkStart w:id="705" w:name="_Toc533703757"/>
      <w:bookmarkStart w:id="706" w:name="_Toc533703856"/>
      <w:bookmarkStart w:id="707" w:name="_Toc533703954"/>
      <w:bookmarkStart w:id="708" w:name="_Toc533704053"/>
      <w:bookmarkStart w:id="709" w:name="_Toc533702961"/>
      <w:bookmarkStart w:id="710" w:name="_Toc533703128"/>
      <w:bookmarkStart w:id="711" w:name="_Toc533703324"/>
      <w:bookmarkStart w:id="712" w:name="_Toc533703566"/>
      <w:bookmarkStart w:id="713" w:name="_Toc533703663"/>
      <w:bookmarkStart w:id="714" w:name="_Toc533703762"/>
      <w:bookmarkStart w:id="715" w:name="_Toc533703861"/>
      <w:bookmarkStart w:id="716" w:name="_Toc533703959"/>
      <w:bookmarkStart w:id="717" w:name="_Toc533704058"/>
      <w:bookmarkStart w:id="718" w:name="_Toc533702966"/>
      <w:bookmarkStart w:id="719" w:name="_Toc533703133"/>
      <w:bookmarkStart w:id="720" w:name="_Toc533703329"/>
      <w:bookmarkStart w:id="721" w:name="_Toc533703571"/>
      <w:bookmarkStart w:id="722" w:name="_Toc533703668"/>
      <w:bookmarkStart w:id="723" w:name="_Toc533703767"/>
      <w:bookmarkStart w:id="724" w:name="_Toc533703866"/>
      <w:bookmarkStart w:id="725" w:name="_Toc533703964"/>
      <w:bookmarkStart w:id="726" w:name="_Toc533704063"/>
      <w:bookmarkStart w:id="727" w:name="_Toc533702976"/>
      <w:bookmarkStart w:id="728" w:name="_Toc533703143"/>
      <w:bookmarkStart w:id="729" w:name="_Toc533703339"/>
      <w:bookmarkStart w:id="730" w:name="_Toc533703581"/>
      <w:bookmarkStart w:id="731" w:name="_Toc533703678"/>
      <w:bookmarkStart w:id="732" w:name="_Toc533703777"/>
      <w:bookmarkStart w:id="733" w:name="_Toc533703876"/>
      <w:bookmarkStart w:id="734" w:name="_Toc533703974"/>
      <w:bookmarkStart w:id="735" w:name="_Toc533704073"/>
      <w:bookmarkStart w:id="736" w:name="_Toc536632723"/>
      <w:bookmarkEnd w:id="353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F3214">
        <w:lastRenderedPageBreak/>
        <w:t xml:space="preserve">Справка о соответствии субподрядчика (соисполнителя) требованиям (Форма </w:t>
      </w:r>
      <w:r w:rsidR="00A92FFF" w:rsidRPr="006F3214">
        <w:t>10</w:t>
      </w:r>
      <w:r w:rsidRPr="006F3214">
        <w:t>)</w:t>
      </w:r>
      <w:bookmarkEnd w:id="736"/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 xml:space="preserve">(форма заполняется в отношении каждого </w:t>
      </w:r>
      <w:r w:rsidR="005177A6">
        <w:rPr>
          <w:rFonts w:ascii="Times New Roman" w:hAnsi="Times New Roman"/>
          <w:i/>
          <w:iCs/>
          <w:sz w:val="16"/>
        </w:rPr>
        <w:t>привлекаемого субподрядчика (со</w:t>
      </w:r>
      <w:r w:rsidRPr="006F3214">
        <w:rPr>
          <w:rFonts w:ascii="Times New Roman" w:hAnsi="Times New Roman"/>
          <w:i/>
          <w:iCs/>
          <w:sz w:val="16"/>
        </w:rPr>
        <w:t>и</w:t>
      </w:r>
      <w:r w:rsidR="005177A6">
        <w:rPr>
          <w:rFonts w:ascii="Times New Roman" w:hAnsi="Times New Roman"/>
          <w:i/>
          <w:iCs/>
          <w:sz w:val="16"/>
        </w:rPr>
        <w:t>с</w:t>
      </w:r>
      <w:r w:rsidRPr="006F3214">
        <w:rPr>
          <w:rFonts w:ascii="Times New Roman" w:hAnsi="Times New Roman"/>
          <w:i/>
          <w:iCs/>
          <w:sz w:val="16"/>
        </w:rPr>
        <w:t>полнителя)</w:t>
      </w:r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1F4A1C" w:rsidRPr="006F3214" w:rsidRDefault="001F4A1C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7D2183" w:rsidRPr="006F3214">
        <w:rPr>
          <w:rFonts w:ascii="Times New Roman" w:hAnsi="Times New Roman"/>
          <w:i/>
          <w:iCs/>
          <w:sz w:val="20"/>
        </w:rPr>
        <w:t>ых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7D2183" w:rsidRPr="006F3214">
        <w:rPr>
          <w:rFonts w:ascii="Times New Roman" w:hAnsi="Times New Roman"/>
          <w:i/>
          <w:iCs/>
          <w:sz w:val="20"/>
        </w:rPr>
        <w:t>ях</w:t>
      </w:r>
    </w:p>
    <w:p w:rsidR="001F4A1C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 </w:t>
      </w:r>
      <w:r w:rsidR="001F4A1C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1F4A1C" w:rsidRPr="006F3214" w:rsidRDefault="001F4A1C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_______________________________________________________________________________________</w:t>
      </w:r>
    </w:p>
    <w:p w:rsidR="001F4A1C" w:rsidRPr="006F3214" w:rsidRDefault="001F4A1C" w:rsidP="006F3214">
      <w:pPr>
        <w:pStyle w:val="aff8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6F3214">
        <w:rPr>
          <w:rFonts w:ascii="Times New Roman" w:hAnsi="Times New Roman"/>
          <w:i/>
          <w:sz w:val="16"/>
          <w:szCs w:val="16"/>
        </w:rPr>
        <w:t>(наименование субподрядчика (соисполнителя)</w:t>
      </w:r>
    </w:p>
    <w:p w:rsidR="001F4A1C" w:rsidRPr="006F3214" w:rsidRDefault="005548F9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Субподрядчик (соисполнитель) </w:t>
      </w:r>
      <w:r w:rsidR="001F4A1C" w:rsidRPr="006F3214">
        <w:rPr>
          <w:rFonts w:ascii="Times New Roman" w:hAnsi="Times New Roman"/>
        </w:rPr>
        <w:t xml:space="preserve">подтверждает, что </w:t>
      </w:r>
      <w:r w:rsidRPr="006F3214">
        <w:rPr>
          <w:rFonts w:ascii="Times New Roman" w:hAnsi="Times New Roman"/>
        </w:rPr>
        <w:t>он</w:t>
      </w:r>
      <w:r w:rsidR="001F4A1C" w:rsidRPr="006F3214">
        <w:rPr>
          <w:rFonts w:ascii="Times New Roman" w:hAnsi="Times New Roman"/>
        </w:rPr>
        <w:t xml:space="preserve">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1A0BEB">
        <w:trPr>
          <w:trHeight w:val="564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1A0BEB">
        <w:trPr>
          <w:trHeight w:val="117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1A0BEB">
        <w:trPr>
          <w:trHeight w:val="587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  не применяются процедуры банкротства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952356" wp14:editId="13795C8F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98956</wp:posOffset>
                      </wp:positionV>
                      <wp:extent cx="197708" cy="166816"/>
                      <wp:effectExtent l="0" t="0" r="12065" b="241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140A3" id="Прямоугольник 9" o:spid="_x0000_s1026" style="position:absolute;margin-left:27.95pt;margin-top:7.8pt;width:15.55pt;height:1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E083E9" wp14:editId="0D3150B3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4BDF1" id="Прямоугольник 11" o:spid="_x0000_s1026" style="position:absolute;margin-left:25.85pt;margin-top:8.45pt;width:15.55pt;height:13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I/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rPr>
          <w:trHeight w:val="423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Субподрядчик (соисполнитель) 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6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F18858" wp14:editId="48085CFA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2B53B7" id="Прямоугольник 12" o:spid="_x0000_s1026" style="position:absolute;margin-left:28.2pt;margin-top:4.55pt;width:15.55pt;height:1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Ag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h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FdU&#10;oCDBAgAAnw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E3C7D4" wp14:editId="5475BDCC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5B29E" id="Прямоугольник 26" o:spid="_x0000_s1026" style="position:absolute;margin-left:107.4pt;margin-top:4.4pt;width:15.55pt;height:13.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субподрядчика (соисполнителя) 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FF1446" wp14:editId="2BB9A11D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E428E" id="Прямоугольник 27" o:spid="_x0000_s1026" style="position:absolute;margin-left:27.9pt;margin-top:11.55pt;width:15.55pt;height:13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Vp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66ADA8" wp14:editId="7D20AA8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44937" id="Прямоугольник 28" o:spid="_x0000_s1026" style="position:absolute;margin-left:25.85pt;margin-top:11.25pt;width:15.55pt;height:13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0K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CR1ipR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G&#10;yc0K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субподрядчика (соисполнителя) 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3A9BC3" wp14:editId="087673F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7BB3A" id="Прямоугольник 29" o:spid="_x0000_s1026" style="position:absolute;margin-left:27.9pt;margin-top:9.35pt;width:15.55pt;height:13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O2ww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4B8254" wp14:editId="42D3A1D0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E55F8" id="Прямоугольник 32" o:spid="_x0000_s1026" style="position:absolute;margin-left:25.8pt;margin-top:8.85pt;width:15.55pt;height:13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xv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Q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субподрядчика (соисполнителя) 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7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F38579" wp14:editId="585455C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2988A4" id="Прямоугольник 33" o:spid="_x0000_s1026" style="position:absolute;margin-left:28.9pt;margin-top:10.25pt;width:15.55pt;height:13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BF043" wp14:editId="65ED17EC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8AB5D8" id="Прямоугольник 34" o:spid="_x0000_s1026" style="position:absolute;margin-left:26.25pt;margin-top:10.2pt;width:15.55pt;height:13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l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I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BBB3EA" wp14:editId="62F20986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AFA6C1" id="Прямоугольник 35" o:spid="_x0000_s1026" style="position:absolute;margin-left:26.95pt;margin-top:23.55pt;width:15.55pt;height:13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ftwg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1CCH7c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43AA2" wp14:editId="722A5AB3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44F15" id="Прямоугольник 36" o:spid="_x0000_s1026" style="position:absolute;margin-left:-52.05pt;margin-top:23.6pt;width:15.55pt;height:13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y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E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 субподрядчике (соисполнителе)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E67CFC" wp14:editId="6E55C867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B9487" id="Прямоугольник 37" o:spid="_x0000_s1026" style="position:absolute;margin-left:29.85pt;margin-top:13pt;width:15.55pt;height:13.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tO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61718" wp14:editId="5AE0E156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3986E" id="Прямоугольник 38" o:spid="_x0000_s1026" style="position:absolute;margin-left:27.1pt;margin-top:12.8pt;width:15.55pt;height:13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Mt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O22&#10;cy3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A92FFF">
        <w:trPr>
          <w:trHeight w:val="455"/>
        </w:trPr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</w:t>
            </w:r>
            <w:r w:rsidRPr="006F3214">
              <w:rPr>
                <w:rFonts w:ascii="Times New Roman" w:hAnsi="Times New Roman"/>
                <w:sz w:val="16"/>
              </w:rPr>
              <w:t>субподрядчика (соисполнителя)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(Руководителя) отсутствует конфликт интересов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031968F" wp14:editId="09699829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13D69E" id="Прямоугольник 39" o:spid="_x0000_s1026" style="position:absolute;margin-left:29.1pt;margin-top:11.1pt;width:15.55pt;height:13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2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FF16D1" wp14:editId="7F1B216F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144941</wp:posOffset>
                      </wp:positionV>
                      <wp:extent cx="197485" cy="166370"/>
                      <wp:effectExtent l="0" t="0" r="12065" b="2413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CEAD51" id="Прямоугольник 40" o:spid="_x0000_s1026" style="position:absolute;margin-left:27.9pt;margin-top:11.4pt;width:15.55pt;height:13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(соисполнителем)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 не является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EA841" wp14:editId="4EE9B0AF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F7095" id="Прямоугольник 43" o:spid="_x0000_s1026" style="position:absolute;margin-left:29.9pt;margin-top:6.9pt;width:15.55pt;height:13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kl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GjfU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2C1911" wp14:editId="14CA85C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FB42D" id="Прямоугольник 44" o:spid="_x0000_s1026" style="position:absolute;margin-left:27.6pt;margin-top:7.8pt;width:15.55pt;height:13.1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IKn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B0&#10;3IKn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1F4A1C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),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него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7C0794" wp14:editId="093B872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C84AA" id="Прямоугольник 45" o:spid="_x0000_s1026" style="position:absolute;margin-left:30.15pt;margin-top:10.35pt;width:15.55pt;height:13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wb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BV28G8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BC49C4" wp14:editId="1166CE4E">
                      <wp:simplePos x="0" y="0"/>
                      <wp:positionH relativeFrom="column">
                        <wp:posOffset>352794</wp:posOffset>
                      </wp:positionH>
                      <wp:positionV relativeFrom="paragraph">
                        <wp:posOffset>125957</wp:posOffset>
                      </wp:positionV>
                      <wp:extent cx="197485" cy="166370"/>
                      <wp:effectExtent l="0" t="0" r="12065" b="2413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28BC6" id="Прямоугольник 46" o:spid="_x0000_s1026" style="position:absolute;margin-left:27.8pt;margin-top:9.9pt;width:15.55pt;height: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" filled="f" strokecolor="windowText" strokeweight=".5pt"/>
                  </w:pict>
                </mc:Fallback>
              </mc:AlternateContent>
            </w:r>
          </w:p>
        </w:tc>
      </w:tr>
    </w:tbl>
    <w:p w:rsidR="001F4A1C" w:rsidRPr="006F3214" w:rsidRDefault="001F4A1C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1F4A1C" w:rsidRPr="006F3214" w:rsidRDefault="001F4A1C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1F4A1C" w:rsidRPr="006F3214" w:rsidRDefault="001F4A1C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1F4A1C" w:rsidRPr="006F3214" w:rsidRDefault="001F4A1C" w:rsidP="006F3214">
      <w:pPr>
        <w:pStyle w:val="ac"/>
        <w:rPr>
          <w:b/>
          <w:sz w:val="20"/>
        </w:rPr>
        <w:sectPr w:rsidR="001F4A1C" w:rsidRPr="006F3214" w:rsidSect="00C450D0">
          <w:headerReference w:type="even" r:id="rId32"/>
          <w:footerReference w:type="first" r:id="rId33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755BEA" w:rsidRPr="006F3214" w:rsidRDefault="00755BEA" w:rsidP="006F3214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37" w:name="_Toc536632724"/>
      <w:r w:rsidRPr="006F3214">
        <w:rPr>
          <w:b/>
        </w:rPr>
        <w:lastRenderedPageBreak/>
        <w:t>Приложения к Документации</w:t>
      </w:r>
      <w:bookmarkEnd w:id="737"/>
    </w:p>
    <w:p w:rsidR="00755BEA" w:rsidRPr="006F3214" w:rsidRDefault="00755BEA" w:rsidP="006F3214">
      <w:pPr>
        <w:jc w:val="both"/>
        <w:rPr>
          <w:i/>
        </w:rPr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Проект договора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 в папке </w:t>
      </w:r>
      <w:r w:rsidR="00A309C8" w:rsidRPr="006F3214">
        <w:rPr>
          <w:lang w:eastAsia="x-none"/>
        </w:rPr>
        <w:t xml:space="preserve">– </w:t>
      </w:r>
      <w:r w:rsidRPr="006F3214">
        <w:rPr>
          <w:lang w:val="x-none" w:eastAsia="x-none"/>
        </w:rPr>
        <w:t>«</w:t>
      </w:r>
      <w:r w:rsidR="00334A4F" w:rsidRPr="006F3214">
        <w:rPr>
          <w:lang w:val="x-none" w:eastAsia="x-none"/>
        </w:rPr>
        <w:t xml:space="preserve"> Приложение </w:t>
      </w:r>
      <w:r w:rsidR="00334A4F" w:rsidRPr="006F3214">
        <w:rPr>
          <w:lang w:eastAsia="x-none"/>
        </w:rPr>
        <w:t>1</w:t>
      </w:r>
      <w:r w:rsidRPr="006F3214">
        <w:rPr>
          <w:lang w:val="x-none" w:eastAsia="x-none"/>
        </w:rPr>
        <w:t>»</w:t>
      </w:r>
    </w:p>
    <w:p w:rsidR="00755BEA" w:rsidRPr="006F3214" w:rsidRDefault="00755BEA" w:rsidP="006F3214">
      <w:pPr>
        <w:outlineLvl w:val="0"/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6F3214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6F3214" w:rsidRDefault="00334A4F" w:rsidP="006F3214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6F3214" w:rsidRDefault="00334A4F" w:rsidP="006F3214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6F3214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6F3214">
        <w:rPr>
          <w:b/>
          <w:lang w:eastAsia="x-none"/>
        </w:rPr>
        <w:t xml:space="preserve">– </w:t>
      </w:r>
      <w:r w:rsidRPr="006F3214">
        <w:rPr>
          <w:lang w:val="x-none" w:eastAsia="x-none"/>
        </w:rPr>
        <w:t>«Приложение 2»</w:t>
      </w:r>
    </w:p>
    <w:p w:rsidR="00755BEA" w:rsidRPr="006F3214" w:rsidRDefault="00755BEA" w:rsidP="006F3214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>маркетингово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м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 xml:space="preserve"> исследовани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и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6F3214">
      <w:pPr>
        <w:tabs>
          <w:tab w:val="left" w:pos="709"/>
        </w:tabs>
        <w:jc w:val="both"/>
        <w:rPr>
          <w:lang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Методика анализа и оценки заявок на участие в </w:t>
      </w:r>
      <w:r w:rsidR="00655B3B">
        <w:rPr>
          <w:lang w:eastAsia="x-none"/>
        </w:rPr>
        <w:t>маркетинговом</w:t>
      </w:r>
      <w:r w:rsidR="003569A8" w:rsidRPr="006F3214">
        <w:rPr>
          <w:lang w:eastAsia="x-none"/>
        </w:rPr>
        <w:t xml:space="preserve"> исследованиях</w:t>
      </w:r>
      <w:r w:rsidRPr="006F3214">
        <w:rPr>
          <w:lang w:val="x-none" w:eastAsia="x-none"/>
        </w:rPr>
        <w:t xml:space="preserve">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="00334A4F" w:rsidRPr="006F3214">
        <w:rPr>
          <w:lang w:val="x-none" w:eastAsia="x-none"/>
        </w:rPr>
        <w:t xml:space="preserve">Приложение </w:t>
      </w:r>
      <w:r w:rsidR="00334A4F" w:rsidRPr="006F3214">
        <w:rPr>
          <w:lang w:val="en-US" w:eastAsia="x-none"/>
        </w:rPr>
        <w:t>3</w:t>
      </w:r>
      <w:r w:rsidRPr="006F3214">
        <w:rPr>
          <w:lang w:eastAsia="x-none"/>
        </w:rPr>
        <w:t>»</w:t>
      </w:r>
    </w:p>
    <w:p w:rsidR="00F46F8D" w:rsidRDefault="00F46F8D" w:rsidP="006F3214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F46F8D" w:rsidRPr="006F3214" w:rsidRDefault="00F46F8D" w:rsidP="00F46F8D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предложение»</w:t>
      </w:r>
    </w:p>
    <w:p w:rsidR="00F46F8D" w:rsidRPr="006F3214" w:rsidRDefault="00F46F8D" w:rsidP="00F46F8D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sz w:val="28"/>
        </w:rPr>
      </w:pPr>
      <w:r w:rsidRPr="006F3214">
        <w:rPr>
          <w:lang w:eastAsia="x-none"/>
        </w:rPr>
        <w:tab/>
      </w:r>
      <w:r>
        <w:rPr>
          <w:lang w:eastAsia="x-none"/>
        </w:rPr>
        <w:t xml:space="preserve">Коммерческое предложение </w:t>
      </w:r>
      <w:r w:rsidRPr="006F3214">
        <w:rPr>
          <w:lang w:val="x-none" w:eastAsia="x-none"/>
        </w:rPr>
        <w:t xml:space="preserve">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Pr="006F3214">
        <w:rPr>
          <w:lang w:val="x-none" w:eastAsia="x-none"/>
        </w:rPr>
        <w:t xml:space="preserve">Приложение </w:t>
      </w:r>
      <w:r>
        <w:rPr>
          <w:lang w:eastAsia="x-none"/>
        </w:rPr>
        <w:t>4</w:t>
      </w:r>
      <w:r w:rsidRPr="006F3214">
        <w:rPr>
          <w:lang w:eastAsia="x-none"/>
        </w:rPr>
        <w:t>»</w:t>
      </w:r>
    </w:p>
    <w:p w:rsidR="00F46F8D" w:rsidRPr="006F3214" w:rsidRDefault="00F46F8D" w:rsidP="006F3214">
      <w:pPr>
        <w:tabs>
          <w:tab w:val="left" w:pos="709"/>
        </w:tabs>
        <w:jc w:val="both"/>
        <w:rPr>
          <w:sz w:val="28"/>
        </w:rPr>
      </w:pPr>
    </w:p>
    <w:sectPr w:rsidR="00F46F8D" w:rsidRPr="006F3214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A32" w:rsidRDefault="00A27A32">
      <w:r>
        <w:separator/>
      </w:r>
    </w:p>
  </w:endnote>
  <w:endnote w:type="continuationSeparator" w:id="0">
    <w:p w:rsidR="00A27A32" w:rsidRDefault="00A27A32">
      <w:r>
        <w:continuationSeparator/>
      </w:r>
    </w:p>
  </w:endnote>
  <w:endnote w:type="continuationNotice" w:id="1">
    <w:p w:rsidR="00A27A32" w:rsidRDefault="00A27A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8A51D9" w:rsidRDefault="00A27A3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27A32" w:rsidRDefault="00A27A3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89701A">
      <w:rPr>
        <w:noProof/>
        <w:sz w:val="20"/>
      </w:rPr>
      <w:t>20</w:t>
    </w:r>
    <w:r w:rsidRPr="008A51D9">
      <w:rPr>
        <w:sz w:val="20"/>
      </w:rPr>
      <w:fldChar w:fldCharType="end"/>
    </w:r>
  </w:p>
  <w:p w:rsidR="00A27A32" w:rsidRDefault="00A27A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757D07" w:rsidRDefault="00A27A32" w:rsidP="00757D07">
    <w:pPr>
      <w:pStyle w:val="ae"/>
    </w:pPr>
  </w:p>
  <w:p w:rsidR="00A27A32" w:rsidRDefault="00A27A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AA24C7" w:rsidRDefault="00A27A32" w:rsidP="00C827B3">
    <w:pPr>
      <w:pStyle w:val="ae"/>
      <w:jc w:val="right"/>
      <w:rPr>
        <w:sz w:val="24"/>
        <w:szCs w:val="24"/>
      </w:rPr>
    </w:pPr>
    <w:r w:rsidRPr="00AA24C7">
      <w:rPr>
        <w:sz w:val="24"/>
        <w:szCs w:val="24"/>
      </w:rPr>
      <w:fldChar w:fldCharType="begin"/>
    </w:r>
    <w:r w:rsidRPr="00AA24C7">
      <w:rPr>
        <w:sz w:val="24"/>
        <w:szCs w:val="24"/>
      </w:rPr>
      <w:instrText xml:space="preserve"> PAGE   \* MERGEFORMAT </w:instrText>
    </w:r>
    <w:r w:rsidRPr="00AA24C7">
      <w:rPr>
        <w:sz w:val="24"/>
        <w:szCs w:val="24"/>
      </w:rPr>
      <w:fldChar w:fldCharType="separate"/>
    </w:r>
    <w:r w:rsidR="0089701A">
      <w:rPr>
        <w:noProof/>
        <w:sz w:val="24"/>
        <w:szCs w:val="24"/>
      </w:rPr>
      <w:t>37</w:t>
    </w:r>
    <w:r w:rsidRPr="00AA24C7"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F825D6" w:rsidRDefault="00A27A32" w:rsidP="00C450D0">
    <w:pPr>
      <w:pStyle w:val="ae"/>
      <w:jc w:val="center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27A32" w:rsidRDefault="00A27A32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27A32" w:rsidRDefault="00A27A32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27A32" w:rsidRDefault="00A27A3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A32" w:rsidRDefault="00A27A32">
      <w:r>
        <w:separator/>
      </w:r>
    </w:p>
  </w:footnote>
  <w:footnote w:type="continuationSeparator" w:id="0">
    <w:p w:rsidR="00A27A32" w:rsidRDefault="00A27A32">
      <w:r>
        <w:continuationSeparator/>
      </w:r>
    </w:p>
  </w:footnote>
  <w:footnote w:type="continuationNotice" w:id="1">
    <w:p w:rsidR="00A27A32" w:rsidRDefault="00A27A32"/>
  </w:footnote>
  <w:footnote w:id="2">
    <w:p w:rsidR="00A27A32" w:rsidRPr="00B85360" w:rsidRDefault="00A27A3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(субподрядчика, соисполнителя)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A27A32" w:rsidRPr="00B85360" w:rsidRDefault="00A27A3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A27A32" w:rsidRPr="00B85360" w:rsidRDefault="00A27A3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A27A32" w:rsidRPr="00B85360" w:rsidRDefault="00A27A3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A27A32" w:rsidRPr="00B85360" w:rsidRDefault="00A27A3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7"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27A32" w:rsidRPr="00B85360" w:rsidRDefault="00A27A3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A27A32" w:rsidRPr="00B85360" w:rsidRDefault="00A27A3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27A32" w:rsidRPr="00B85360" w:rsidRDefault="00A27A3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27A32" w:rsidRPr="00B85360" w:rsidRDefault="00A27A3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27A32" w:rsidRPr="00B85360" w:rsidRDefault="00A27A3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27A32" w:rsidRPr="00B85360" w:rsidRDefault="00A27A3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:rsidR="00A27A32" w:rsidRPr="00B85360" w:rsidRDefault="00A27A3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 w:rsidRPr="00B85360"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9">
    <w:p w:rsidR="00A27A32" w:rsidRPr="00B85360" w:rsidRDefault="00A27A3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0">
    <w:p w:rsidR="00A27A32" w:rsidRPr="00B85360" w:rsidRDefault="00A27A3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1">
    <w:p w:rsidR="00A27A32" w:rsidRPr="00B85360" w:rsidRDefault="00A27A3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2">
    <w:p w:rsidR="00A27A32" w:rsidRPr="00B85360" w:rsidRDefault="00A27A3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A27A32" w:rsidRPr="00B85360" w:rsidRDefault="00A27A3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4">
    <w:p w:rsidR="00A27A32" w:rsidRPr="00B85360" w:rsidRDefault="00A27A3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5">
    <w:p w:rsidR="00A27A32" w:rsidRPr="00B85360" w:rsidRDefault="00A27A3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6">
    <w:p w:rsidR="00A27A32" w:rsidRPr="00B85360" w:rsidRDefault="00A27A32" w:rsidP="001F4A1C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субподрядчика (соисполнителя),  являющегося юридическим лицом или Индивидуальным предпринимателем </w:t>
      </w:r>
    </w:p>
  </w:footnote>
  <w:footnote w:id="17">
    <w:p w:rsidR="00A27A32" w:rsidRPr="00B85360" w:rsidRDefault="00A27A32" w:rsidP="001F4A1C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субподрядчика (соисполнителя), являющегося юридическим лицом</w:t>
      </w:r>
    </w:p>
  </w:footnote>
  <w:footnote w:id="18">
    <w:p w:rsidR="00A27A32" w:rsidRPr="00B85360" w:rsidRDefault="00A27A32" w:rsidP="001F4A1C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9">
    <w:p w:rsidR="00A27A32" w:rsidRPr="00342B16" w:rsidRDefault="00A27A32" w:rsidP="001F4A1C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F163A1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27A32" w:rsidRPr="00711D68" w:rsidRDefault="00A27A3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27A32" w:rsidRDefault="00A27A3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27A32" w:rsidRDefault="00A27A3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27A32" w:rsidRDefault="00A27A3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27A32" w:rsidRDefault="00A27A32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6F3214" w:rsidRDefault="00A27A32">
    <w:r w:rsidRPr="006F3214">
      <w:t>Документация о маркетингов</w:t>
    </w:r>
    <w:r>
      <w:t>ом</w:t>
    </w:r>
    <w:r w:rsidRPr="006F3214">
      <w:t xml:space="preserve"> исследовани</w:t>
    </w:r>
    <w:r>
      <w:t xml:space="preserve">и № </w:t>
    </w:r>
    <w:r w:rsidRPr="00D86073">
      <w:rPr>
        <w:b/>
      </w:rPr>
      <w:t>0023/19/2.1/00</w:t>
    </w:r>
    <w:r>
      <w:rPr>
        <w:b/>
      </w:rPr>
      <w:t>6231</w:t>
    </w:r>
    <w:r w:rsidR="005177A6">
      <w:rPr>
        <w:b/>
      </w:rPr>
      <w:t>4</w:t>
    </w:r>
    <w:r w:rsidRPr="00D86073">
      <w:rPr>
        <w:b/>
      </w:rPr>
      <w:t>/ДНоябрьск /МИ/ГОС/Э/1</w:t>
    </w:r>
    <w:r w:rsidR="0089701A">
      <w:rPr>
        <w:b/>
      </w:rPr>
      <w:t>9</w:t>
    </w:r>
    <w:r w:rsidRPr="00D86073">
      <w:rPr>
        <w:b/>
      </w:rPr>
      <w:t>.0</w:t>
    </w:r>
    <w:r>
      <w:rPr>
        <w:b/>
      </w:rPr>
      <w:t>9</w:t>
    </w:r>
    <w:r w:rsidRPr="00D86073">
      <w:rPr>
        <w:b/>
      </w:rPr>
      <w:t>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27A32" w:rsidRDefault="00A27A3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27A32" w:rsidRPr="00CF5E92" w:rsidRDefault="00A27A3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E549CE" w:rsidRDefault="00A27A3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Pr="00400921" w:rsidRDefault="00A27A3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A32" w:rsidRDefault="00A27A3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5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3E6455B5"/>
    <w:multiLevelType w:val="multilevel"/>
    <w:tmpl w:val="29FAE28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1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4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7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8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0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1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2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5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9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5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7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69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1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2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3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4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7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2"/>
  </w:num>
  <w:num w:numId="3">
    <w:abstractNumId w:val="63"/>
  </w:num>
  <w:num w:numId="4">
    <w:abstractNumId w:val="20"/>
  </w:num>
  <w:num w:numId="5">
    <w:abstractNumId w:val="11"/>
  </w:num>
  <w:num w:numId="6">
    <w:abstractNumId w:val="18"/>
  </w:num>
  <w:num w:numId="7">
    <w:abstractNumId w:val="56"/>
  </w:num>
  <w:num w:numId="8">
    <w:abstractNumId w:val="69"/>
  </w:num>
  <w:num w:numId="9">
    <w:abstractNumId w:val="28"/>
  </w:num>
  <w:num w:numId="10">
    <w:abstractNumId w:val="49"/>
  </w:num>
  <w:num w:numId="11">
    <w:abstractNumId w:val="61"/>
  </w:num>
  <w:num w:numId="12">
    <w:abstractNumId w:val="76"/>
  </w:num>
  <w:num w:numId="13">
    <w:abstractNumId w:val="5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8"/>
  </w:num>
  <w:num w:numId="19">
    <w:abstractNumId w:val="71"/>
  </w:num>
  <w:num w:numId="20">
    <w:abstractNumId w:val="44"/>
  </w:num>
  <w:num w:numId="21">
    <w:abstractNumId w:val="59"/>
  </w:num>
  <w:num w:numId="22">
    <w:abstractNumId w:val="31"/>
  </w:num>
  <w:num w:numId="23">
    <w:abstractNumId w:val="68"/>
  </w:num>
  <w:num w:numId="24">
    <w:abstractNumId w:val="37"/>
  </w:num>
  <w:num w:numId="25">
    <w:abstractNumId w:val="57"/>
  </w:num>
  <w:num w:numId="26">
    <w:abstractNumId w:val="66"/>
  </w:num>
  <w:num w:numId="27">
    <w:abstractNumId w:val="39"/>
  </w:num>
  <w:num w:numId="28">
    <w:abstractNumId w:val="2"/>
  </w:num>
  <w:num w:numId="29">
    <w:abstractNumId w:val="75"/>
  </w:num>
  <w:num w:numId="30">
    <w:abstractNumId w:val="54"/>
  </w:num>
  <w:num w:numId="31">
    <w:abstractNumId w:val="15"/>
  </w:num>
  <w:num w:numId="32">
    <w:abstractNumId w:val="51"/>
  </w:num>
  <w:num w:numId="33">
    <w:abstractNumId w:val="38"/>
  </w:num>
  <w:num w:numId="34">
    <w:abstractNumId w:val="67"/>
  </w:num>
  <w:num w:numId="35">
    <w:abstractNumId w:val="14"/>
  </w:num>
  <w:num w:numId="36">
    <w:abstractNumId w:val="73"/>
  </w:num>
  <w:num w:numId="37">
    <w:abstractNumId w:val="48"/>
  </w:num>
  <w:num w:numId="38">
    <w:abstractNumId w:val="6"/>
  </w:num>
  <w:num w:numId="39">
    <w:abstractNumId w:val="33"/>
  </w:num>
  <w:num w:numId="40">
    <w:abstractNumId w:val="65"/>
  </w:num>
  <w:num w:numId="41">
    <w:abstractNumId w:val="32"/>
  </w:num>
  <w:num w:numId="42">
    <w:abstractNumId w:val="22"/>
  </w:num>
  <w:num w:numId="43">
    <w:abstractNumId w:val="13"/>
  </w:num>
  <w:num w:numId="44">
    <w:abstractNumId w:val="60"/>
  </w:num>
  <w:num w:numId="45">
    <w:abstractNumId w:val="62"/>
  </w:num>
  <w:num w:numId="46">
    <w:abstractNumId w:val="70"/>
  </w:num>
  <w:num w:numId="47">
    <w:abstractNumId w:val="72"/>
  </w:num>
  <w:num w:numId="48">
    <w:abstractNumId w:val="42"/>
  </w:num>
  <w:num w:numId="49">
    <w:abstractNumId w:val="17"/>
  </w:num>
  <w:num w:numId="50">
    <w:abstractNumId w:val="43"/>
  </w:num>
  <w:num w:numId="51">
    <w:abstractNumId w:val="47"/>
  </w:num>
  <w:num w:numId="52">
    <w:abstractNumId w:val="9"/>
  </w:num>
  <w:num w:numId="53">
    <w:abstractNumId w:val="50"/>
  </w:num>
  <w:num w:numId="54">
    <w:abstractNumId w:val="77"/>
  </w:num>
  <w:num w:numId="55">
    <w:abstractNumId w:val="36"/>
  </w:num>
  <w:num w:numId="56">
    <w:abstractNumId w:val="25"/>
  </w:num>
  <w:num w:numId="57">
    <w:abstractNumId w:val="55"/>
  </w:num>
  <w:num w:numId="58">
    <w:abstractNumId w:val="16"/>
  </w:num>
  <w:num w:numId="59">
    <w:abstractNumId w:val="29"/>
  </w:num>
  <w:num w:numId="60">
    <w:abstractNumId w:val="35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</w:num>
  <w:num w:numId="64">
    <w:abstractNumId w:val="40"/>
  </w:num>
  <w:num w:numId="65">
    <w:abstractNumId w:val="23"/>
  </w:num>
  <w:num w:numId="66">
    <w:abstractNumId w:val="41"/>
  </w:num>
  <w:num w:numId="67">
    <w:abstractNumId w:val="19"/>
  </w:num>
  <w:num w:numId="68">
    <w:abstractNumId w:val="26"/>
  </w:num>
  <w:num w:numId="69">
    <w:abstractNumId w:val="5"/>
  </w:num>
  <w:num w:numId="70">
    <w:abstractNumId w:val="74"/>
  </w:num>
  <w:num w:numId="71">
    <w:abstractNumId w:val="64"/>
  </w:num>
  <w:num w:numId="72">
    <w:abstractNumId w:val="12"/>
  </w:num>
  <w:num w:numId="73">
    <w:abstractNumId w:val="34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6E0A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376A0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21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2DC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F67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81C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466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1D78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117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9D4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1DB5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62D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41D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1E2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0E09"/>
    <w:rsid w:val="002E197A"/>
    <w:rsid w:val="002E1C26"/>
    <w:rsid w:val="002E20FA"/>
    <w:rsid w:val="002E23B5"/>
    <w:rsid w:val="002E379E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1F"/>
    <w:rsid w:val="003239E5"/>
    <w:rsid w:val="00323BD2"/>
    <w:rsid w:val="00323C50"/>
    <w:rsid w:val="003241EA"/>
    <w:rsid w:val="00324BCE"/>
    <w:rsid w:val="00324CD0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2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901"/>
    <w:rsid w:val="003C41DF"/>
    <w:rsid w:val="003C5BCE"/>
    <w:rsid w:val="003C5C10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BB4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093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743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6EE4"/>
    <w:rsid w:val="0049763F"/>
    <w:rsid w:val="00497911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5F9A"/>
    <w:rsid w:val="004C669F"/>
    <w:rsid w:val="004C6E1B"/>
    <w:rsid w:val="004C718D"/>
    <w:rsid w:val="004C7F5C"/>
    <w:rsid w:val="004D00E1"/>
    <w:rsid w:val="004D01B0"/>
    <w:rsid w:val="004D05E1"/>
    <w:rsid w:val="004D05FD"/>
    <w:rsid w:val="004D0A7E"/>
    <w:rsid w:val="004D0EEE"/>
    <w:rsid w:val="004D1460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EDE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0C9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A6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63B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C5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8E6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073E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528"/>
    <w:rsid w:val="005E6C81"/>
    <w:rsid w:val="005E73CF"/>
    <w:rsid w:val="005E7650"/>
    <w:rsid w:val="005E7B3C"/>
    <w:rsid w:val="005E7C06"/>
    <w:rsid w:val="005F0ACA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D61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7C0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5B3B"/>
    <w:rsid w:val="00656979"/>
    <w:rsid w:val="00657106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1ED"/>
    <w:rsid w:val="00667084"/>
    <w:rsid w:val="006671F5"/>
    <w:rsid w:val="00670BE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DE5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214"/>
    <w:rsid w:val="006F32B4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63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297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2E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21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2C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0EEB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C4A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0B9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80A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BA0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01A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4504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8E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4FF6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5D2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392"/>
    <w:rsid w:val="009515A6"/>
    <w:rsid w:val="009518D1"/>
    <w:rsid w:val="00951B83"/>
    <w:rsid w:val="009524F6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3C1B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A32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DD7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A5C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1F1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570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6FB9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AED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EA5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077"/>
    <w:rsid w:val="00BC6DC4"/>
    <w:rsid w:val="00BC747D"/>
    <w:rsid w:val="00BC7718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A5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A71"/>
    <w:rsid w:val="00C26BC3"/>
    <w:rsid w:val="00C26D59"/>
    <w:rsid w:val="00C26EE5"/>
    <w:rsid w:val="00C274A2"/>
    <w:rsid w:val="00C27972"/>
    <w:rsid w:val="00C27AA2"/>
    <w:rsid w:val="00C27E0D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13E"/>
    <w:rsid w:val="00C54804"/>
    <w:rsid w:val="00C548EC"/>
    <w:rsid w:val="00C54A41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2EF3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B7A5B"/>
    <w:rsid w:val="00CB7FCA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1E17"/>
    <w:rsid w:val="00D02D8C"/>
    <w:rsid w:val="00D02F85"/>
    <w:rsid w:val="00D03945"/>
    <w:rsid w:val="00D039FB"/>
    <w:rsid w:val="00D044C4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6EBE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446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0AB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2598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4E5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073"/>
    <w:rsid w:val="00D863ED"/>
    <w:rsid w:val="00D867A6"/>
    <w:rsid w:val="00D869CD"/>
    <w:rsid w:val="00D86B7B"/>
    <w:rsid w:val="00D872E1"/>
    <w:rsid w:val="00D879E4"/>
    <w:rsid w:val="00D87A09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1F1"/>
    <w:rsid w:val="00DD7384"/>
    <w:rsid w:val="00DD7882"/>
    <w:rsid w:val="00DD7F28"/>
    <w:rsid w:val="00DE024F"/>
    <w:rsid w:val="00DE0640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77C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3F3B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67EF2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2E52"/>
    <w:rsid w:val="00EE3499"/>
    <w:rsid w:val="00EE3BBE"/>
    <w:rsid w:val="00EE3BF2"/>
    <w:rsid w:val="00EE43A4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CBE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ED9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6F8D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2D7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609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36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5A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00754D10-CDBD-425E-872C-070F1ABB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  <w:style w:type="paragraph" w:customStyle="1" w:styleId="consplusnormal0">
    <w:name w:val="consplusnormal"/>
    <w:basedOn w:val="a1"/>
    <w:uiPriority w:val="99"/>
    <w:rsid w:val="005070C9"/>
    <w:pPr>
      <w:autoSpaceDE w:val="0"/>
      <w:autoSpaceDN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&#1085;&#1072;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footer" Target="footer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A3120-B9B5-4853-B665-25916FD5B8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BEF4E-CAFC-4CD7-A77D-9E170633B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2291</TotalTime>
  <Pages>38</Pages>
  <Words>15547</Words>
  <Characters>88620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103960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51</cp:revision>
  <cp:lastPrinted>2019-01-09T07:47:00Z</cp:lastPrinted>
  <dcterms:created xsi:type="dcterms:W3CDTF">2019-01-23T11:48:00Z</dcterms:created>
  <dcterms:modified xsi:type="dcterms:W3CDTF">2019-09-19T10:03:00Z</dcterms:modified>
</cp:coreProperties>
</file>