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Default="009D2756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  <w:p w:rsidR="00630C0F" w:rsidRPr="00A56008" w:rsidRDefault="00630C0F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0C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(для субъектов малого и среднего предпринимательства)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3F4735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</w:t>
            </w:r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19/2.1/00</w:t>
            </w:r>
            <w:r w:rsidR="001325C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6231</w:t>
            </w:r>
            <w:r w:rsidR="004B786C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4</w:t>
            </w:r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 xml:space="preserve"> 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1325C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</w:t>
            </w:r>
            <w:r w:rsidR="003F4735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="009D2756" w:rsidRPr="006A6A9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FA5E95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6A6A9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 w:rsidRPr="006A6A9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81B69" w:rsidRPr="004C7E57" w:rsidRDefault="0084462E" w:rsidP="004C7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B786C" w:rsidRPr="004B78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стирке и химчистке для нужд ООО "Газпром добыча Ноябрьск" в г. Ноябрьск 2020-2022 гг.</w:t>
            </w:r>
          </w:p>
          <w:p w:rsidR="0084462E" w:rsidRPr="00D001FB" w:rsidRDefault="00FC2D74" w:rsidP="00F42C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F6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Предмет закупки состоит из 1 лота.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555EF5" w:rsidRPr="00555EF5" w:rsidRDefault="004B786C" w:rsidP="00555E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7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3 059 601,60</w:t>
            </w:r>
            <w:r w:rsidR="0045228B" w:rsidRPr="00452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55EF5"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 НДС.</w:t>
            </w:r>
          </w:p>
          <w:p w:rsidR="00555EF5" w:rsidRPr="00555EF5" w:rsidRDefault="00555EF5" w:rsidP="00555E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20% - </w:t>
            </w:r>
            <w:r w:rsidR="004B786C" w:rsidRPr="004B7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611 920,32</w:t>
            </w:r>
            <w:r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</w:t>
            </w:r>
          </w:p>
          <w:p w:rsidR="00555EF5" w:rsidRPr="00555EF5" w:rsidRDefault="004B786C" w:rsidP="00555E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7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3 671 521,92</w:t>
            </w:r>
            <w:r w:rsidR="0045228B" w:rsidRPr="00452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55EF5"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 с НДС.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2020 год – </w:t>
            </w:r>
            <w:r w:rsidR="004B786C" w:rsidRPr="004B7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1 019 867,20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без НДС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20%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B786C" w:rsidRPr="004B7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203 973,44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</w:t>
            </w:r>
          </w:p>
          <w:p w:rsidR="001325C1" w:rsidRPr="001325C1" w:rsidRDefault="004B786C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7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1 223 840,64</w:t>
            </w:r>
            <w:r w:rsidR="001325C1"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с НДС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B786C" w:rsidRPr="004B786C" w:rsidRDefault="001325C1" w:rsidP="004B78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2021 год – </w:t>
            </w:r>
            <w:r w:rsidR="004B786C" w:rsidRPr="004B7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1 019 867,20 руб. без НДС</w:t>
            </w:r>
          </w:p>
          <w:p w:rsidR="004B786C" w:rsidRPr="004B786C" w:rsidRDefault="004B786C" w:rsidP="004B78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7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20% - 203 973,44 руб. </w:t>
            </w:r>
          </w:p>
          <w:p w:rsidR="001325C1" w:rsidRPr="001325C1" w:rsidRDefault="004B786C" w:rsidP="004B78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7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1 223 840,64 руб. с НДС</w:t>
            </w:r>
            <w:r w:rsidR="001325C1"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B786C" w:rsidRPr="004B786C" w:rsidRDefault="001325C1" w:rsidP="004B78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2022 год – </w:t>
            </w:r>
            <w:r w:rsidR="004B786C" w:rsidRPr="004B7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1 019 867,20 руб. без НДС</w:t>
            </w:r>
          </w:p>
          <w:p w:rsidR="004B786C" w:rsidRPr="004B786C" w:rsidRDefault="004B786C" w:rsidP="004B78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7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20% - 203 973,44 руб. </w:t>
            </w:r>
          </w:p>
          <w:p w:rsidR="004C7E57" w:rsidRDefault="004B786C" w:rsidP="004B78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B78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1 223 840,64 руб. с НДС</w:t>
            </w:r>
          </w:p>
          <w:p w:rsidR="001325C1" w:rsidRPr="004C7E57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392B" w:rsidRPr="0092734A" w:rsidRDefault="00F946B9" w:rsidP="00A6392B">
            <w:pPr>
              <w:widowControl w:val="0"/>
              <w:overflowPunct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</w:t>
            </w:r>
            <w:r w:rsidR="00A6392B">
              <w:rPr>
                <w:rFonts w:ascii="Times New Roman" w:hAnsi="Times New Roman" w:cs="Times New Roman"/>
                <w:sz w:val="24"/>
                <w:szCs w:val="24"/>
              </w:rPr>
              <w:t xml:space="preserve">имальную) цену предмета закупки 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в том числе стоимость оказываемых услуг в 20</w:t>
            </w:r>
            <w:r w:rsidR="00A6392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20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-202</w:t>
            </w:r>
            <w:r w:rsidR="00A6392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гг.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).</w:t>
            </w:r>
          </w:p>
          <w:p w:rsidR="00A6392B" w:rsidRPr="0092734A" w:rsidRDefault="00F946B9" w:rsidP="00A6392B">
            <w:pPr>
              <w:widowControl w:val="0"/>
              <w:overflowPunct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без НДС не должна превышать </w:t>
            </w:r>
            <w:r w:rsidR="00A6392B">
              <w:rPr>
                <w:rFonts w:ascii="Times New Roman" w:hAnsi="Times New Roman" w:cs="Times New Roman"/>
                <w:sz w:val="24"/>
                <w:szCs w:val="24"/>
              </w:rPr>
              <w:t xml:space="preserve">указанную лимитную цену без НДС 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в том числе стоимость оказываемых услуг в 20</w:t>
            </w:r>
            <w:r w:rsidR="00A6392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20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-202</w:t>
            </w:r>
            <w:r w:rsidR="00A6392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гг.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).</w:t>
            </w:r>
          </w:p>
          <w:p w:rsidR="00434314" w:rsidRPr="00907A31" w:rsidRDefault="00434314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1325C1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УЭВП</w:t>
            </w:r>
            <w:r w:rsidR="0045228B" w:rsidRPr="0045228B">
              <w:rPr>
                <w:rFonts w:ascii="Times New Roman" w:hAnsi="Times New Roman" w:cs="Times New Roman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481B69" w:rsidP="001325C1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1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промзона, 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панель 9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45228B" w:rsidRDefault="00481B69" w:rsidP="0013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E4288C" w:rsidRPr="00E42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45228B" w:rsidP="00BF30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(3496) 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36-09</w:t>
            </w:r>
            <w:r w:rsidR="001325C1" w:rsidRPr="00E42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BF30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3F4735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5228B" w:rsidP="00481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81B69" w:rsidP="00452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B69">
              <w:rPr>
                <w:rFonts w:ascii="Times New Roman" w:hAnsi="Times New Roman" w:cs="Times New Roman"/>
                <w:sz w:val="24"/>
                <w:szCs w:val="24"/>
              </w:rPr>
              <w:t>(3496) 36-33-</w:t>
            </w:r>
            <w:r w:rsidR="0045228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81B69" w:rsidP="00481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B69">
              <w:rPr>
                <w:rFonts w:ascii="Times New Roman" w:hAnsi="Times New Roman" w:cs="Times New Roman"/>
                <w:sz w:val="24"/>
                <w:szCs w:val="24"/>
              </w:rPr>
              <w:t>(3496) 36-33-68</w:t>
            </w: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5228B" w:rsidP="00481B69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  <w:t>Solop</w:t>
            </w:r>
            <w:proofErr w:type="spellEnd"/>
            <w:r w:rsidRPr="0045228B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  <w:t>na</w:t>
            </w:r>
            <w:proofErr w:type="spellEnd"/>
            <w:r w:rsidR="00481B69" w:rsidRPr="00481B6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4C7E57" w:rsidP="003F4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931B67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325C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3F47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555EF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FA5E9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31B67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31B67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3F47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FA5E9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A6A9F" w:rsidRDefault="00931B67" w:rsidP="003F4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45228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3F47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FA5E9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A6A9F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3F47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FA5E9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10</w:t>
            </w:r>
            <w:r w:rsidR="004E323D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A6A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A6A9F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место проведения процедуры вскрытия конвертов с 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4C7E57" w:rsidRDefault="004C7E57" w:rsidP="006A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:rsidR="00931B67" w:rsidRPr="0014578A" w:rsidRDefault="00931B67" w:rsidP="003F47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3F473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1D4956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FA5E9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CA5C0A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A6A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481B69" w:rsidRDefault="003F4735" w:rsidP="004107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22</w:t>
            </w:r>
            <w:bookmarkStart w:id="0" w:name="_GoBack"/>
            <w:bookmarkEnd w:id="0"/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FA5E9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60095"/>
    <w:rsid w:val="00062948"/>
    <w:rsid w:val="00066848"/>
    <w:rsid w:val="00090570"/>
    <w:rsid w:val="000A2F38"/>
    <w:rsid w:val="000B3429"/>
    <w:rsid w:val="000C430F"/>
    <w:rsid w:val="000C4575"/>
    <w:rsid w:val="000E16CD"/>
    <w:rsid w:val="000E25FB"/>
    <w:rsid w:val="000F4AED"/>
    <w:rsid w:val="000F4C08"/>
    <w:rsid w:val="00106BA7"/>
    <w:rsid w:val="001325C1"/>
    <w:rsid w:val="0013785F"/>
    <w:rsid w:val="00142498"/>
    <w:rsid w:val="00144D36"/>
    <w:rsid w:val="0014578A"/>
    <w:rsid w:val="00163D86"/>
    <w:rsid w:val="0017171C"/>
    <w:rsid w:val="001A26CF"/>
    <w:rsid w:val="001B4EE3"/>
    <w:rsid w:val="001C1B26"/>
    <w:rsid w:val="001D4956"/>
    <w:rsid w:val="00217EB5"/>
    <w:rsid w:val="0023034D"/>
    <w:rsid w:val="0023750F"/>
    <w:rsid w:val="002827B7"/>
    <w:rsid w:val="002838FC"/>
    <w:rsid w:val="0029164C"/>
    <w:rsid w:val="00292782"/>
    <w:rsid w:val="00294FC3"/>
    <w:rsid w:val="002979E6"/>
    <w:rsid w:val="002A391B"/>
    <w:rsid w:val="002A4525"/>
    <w:rsid w:val="002B30DD"/>
    <w:rsid w:val="002C61F2"/>
    <w:rsid w:val="002D1EBB"/>
    <w:rsid w:val="002F6245"/>
    <w:rsid w:val="003029B4"/>
    <w:rsid w:val="00322BE3"/>
    <w:rsid w:val="003239B1"/>
    <w:rsid w:val="0032516D"/>
    <w:rsid w:val="00336ABA"/>
    <w:rsid w:val="00342E29"/>
    <w:rsid w:val="00364112"/>
    <w:rsid w:val="0037412D"/>
    <w:rsid w:val="00381C72"/>
    <w:rsid w:val="00390A25"/>
    <w:rsid w:val="003B46FB"/>
    <w:rsid w:val="003D4F66"/>
    <w:rsid w:val="003F37A8"/>
    <w:rsid w:val="003F4735"/>
    <w:rsid w:val="004107AD"/>
    <w:rsid w:val="00412971"/>
    <w:rsid w:val="00420DE8"/>
    <w:rsid w:val="00424744"/>
    <w:rsid w:val="00434314"/>
    <w:rsid w:val="00445BE5"/>
    <w:rsid w:val="0045103E"/>
    <w:rsid w:val="0045228B"/>
    <w:rsid w:val="00481B69"/>
    <w:rsid w:val="0048452F"/>
    <w:rsid w:val="00485780"/>
    <w:rsid w:val="00487187"/>
    <w:rsid w:val="00494B05"/>
    <w:rsid w:val="004A2569"/>
    <w:rsid w:val="004A2D8E"/>
    <w:rsid w:val="004B4249"/>
    <w:rsid w:val="004B786C"/>
    <w:rsid w:val="004C7E57"/>
    <w:rsid w:val="004D1EEC"/>
    <w:rsid w:val="004E323D"/>
    <w:rsid w:val="004F6A7C"/>
    <w:rsid w:val="00506899"/>
    <w:rsid w:val="005278AA"/>
    <w:rsid w:val="00546D17"/>
    <w:rsid w:val="00555EF5"/>
    <w:rsid w:val="0056714B"/>
    <w:rsid w:val="00590D4E"/>
    <w:rsid w:val="005A4BDF"/>
    <w:rsid w:val="005B7A15"/>
    <w:rsid w:val="005C3D77"/>
    <w:rsid w:val="005E5156"/>
    <w:rsid w:val="005F1914"/>
    <w:rsid w:val="006233B3"/>
    <w:rsid w:val="00630C0F"/>
    <w:rsid w:val="006340FF"/>
    <w:rsid w:val="006605B2"/>
    <w:rsid w:val="00662A6A"/>
    <w:rsid w:val="006702EF"/>
    <w:rsid w:val="0068424D"/>
    <w:rsid w:val="00697318"/>
    <w:rsid w:val="006A6A9F"/>
    <w:rsid w:val="006B2E5A"/>
    <w:rsid w:val="006D1A20"/>
    <w:rsid w:val="0071589E"/>
    <w:rsid w:val="00723D39"/>
    <w:rsid w:val="00731946"/>
    <w:rsid w:val="007343F8"/>
    <w:rsid w:val="007600AD"/>
    <w:rsid w:val="00767DB7"/>
    <w:rsid w:val="00771796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813BB9"/>
    <w:rsid w:val="00834192"/>
    <w:rsid w:val="0084462E"/>
    <w:rsid w:val="00867605"/>
    <w:rsid w:val="00894812"/>
    <w:rsid w:val="008C1F65"/>
    <w:rsid w:val="008C2CA4"/>
    <w:rsid w:val="008F63B1"/>
    <w:rsid w:val="00903727"/>
    <w:rsid w:val="00907A31"/>
    <w:rsid w:val="009202CE"/>
    <w:rsid w:val="0092144B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E4996"/>
    <w:rsid w:val="00A42F88"/>
    <w:rsid w:val="00A56008"/>
    <w:rsid w:val="00A6200E"/>
    <w:rsid w:val="00A6392B"/>
    <w:rsid w:val="00AA3C49"/>
    <w:rsid w:val="00AA656E"/>
    <w:rsid w:val="00AB7AE3"/>
    <w:rsid w:val="00AC3B28"/>
    <w:rsid w:val="00AD564E"/>
    <w:rsid w:val="00AE181B"/>
    <w:rsid w:val="00AE1ACB"/>
    <w:rsid w:val="00B0487E"/>
    <w:rsid w:val="00B064B0"/>
    <w:rsid w:val="00B45903"/>
    <w:rsid w:val="00B63581"/>
    <w:rsid w:val="00B65155"/>
    <w:rsid w:val="00B727B6"/>
    <w:rsid w:val="00B85B92"/>
    <w:rsid w:val="00B903E9"/>
    <w:rsid w:val="00BC652E"/>
    <w:rsid w:val="00BD0A8D"/>
    <w:rsid w:val="00BE3651"/>
    <w:rsid w:val="00BE439F"/>
    <w:rsid w:val="00BF30B8"/>
    <w:rsid w:val="00C46C9D"/>
    <w:rsid w:val="00C62DCB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32FE2"/>
    <w:rsid w:val="00D6707C"/>
    <w:rsid w:val="00D716C8"/>
    <w:rsid w:val="00DB2897"/>
    <w:rsid w:val="00DC6CF8"/>
    <w:rsid w:val="00DD0D48"/>
    <w:rsid w:val="00DD4715"/>
    <w:rsid w:val="00E00A53"/>
    <w:rsid w:val="00E02574"/>
    <w:rsid w:val="00E36556"/>
    <w:rsid w:val="00E4288C"/>
    <w:rsid w:val="00E4397C"/>
    <w:rsid w:val="00E53403"/>
    <w:rsid w:val="00E63E71"/>
    <w:rsid w:val="00E94DA8"/>
    <w:rsid w:val="00E95ADD"/>
    <w:rsid w:val="00ED5620"/>
    <w:rsid w:val="00EE1CF6"/>
    <w:rsid w:val="00EF6664"/>
    <w:rsid w:val="00F05F91"/>
    <w:rsid w:val="00F16DB9"/>
    <w:rsid w:val="00F27302"/>
    <w:rsid w:val="00F40BB7"/>
    <w:rsid w:val="00F42CB9"/>
    <w:rsid w:val="00F67ABA"/>
    <w:rsid w:val="00F946B9"/>
    <w:rsid w:val="00FA5E95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CF210-9778-4D7B-B781-763D7A688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3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144</cp:revision>
  <cp:lastPrinted>2016-01-21T06:16:00Z</cp:lastPrinted>
  <dcterms:created xsi:type="dcterms:W3CDTF">2016-06-29T04:46:00Z</dcterms:created>
  <dcterms:modified xsi:type="dcterms:W3CDTF">2019-09-19T10:02:00Z</dcterms:modified>
</cp:coreProperties>
</file>